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6A0" w:rsidRPr="0069724B" w:rsidRDefault="0069724B" w:rsidP="004366A0">
      <w:pPr>
        <w:rPr>
          <w:b/>
          <w:sz w:val="24"/>
          <w:szCs w:val="24"/>
        </w:rPr>
      </w:pPr>
      <w:r w:rsidRPr="0069724B">
        <w:rPr>
          <w:b/>
          <w:sz w:val="24"/>
          <w:szCs w:val="24"/>
        </w:rPr>
        <w:t>ANNEX A</w:t>
      </w:r>
    </w:p>
    <w:p w:rsidR="004366A0" w:rsidRPr="00047F09" w:rsidRDefault="004366A0" w:rsidP="004366A0">
      <w:pPr>
        <w:rPr>
          <w:b/>
        </w:rPr>
      </w:pPr>
      <w:r w:rsidRPr="00047F09">
        <w:rPr>
          <w:b/>
        </w:rPr>
        <w:t xml:space="preserve">Development of the Agreement for IALA as an International </w:t>
      </w:r>
      <w:r>
        <w:rPr>
          <w:b/>
        </w:rPr>
        <w:t xml:space="preserve">Association </w:t>
      </w:r>
      <w:r w:rsidRPr="00047F09">
        <w:rPr>
          <w:b/>
        </w:rPr>
        <w:t xml:space="preserve">– Version as at </w:t>
      </w:r>
      <w:del w:id="0" w:author="Dean, Mary" w:date="2013-08-28T00:34:00Z">
        <w:r w:rsidR="00B60359" w:rsidDel="00B60359">
          <w:rPr>
            <w:b/>
          </w:rPr>
          <w:delText>11 April</w:delText>
        </w:r>
      </w:del>
      <w:ins w:id="1" w:author="Dean, Mary" w:date="2013-08-28T00:34:00Z">
        <w:r w:rsidR="00B60359">
          <w:rPr>
            <w:b/>
          </w:rPr>
          <w:t>30 August</w:t>
        </w:r>
      </w:ins>
      <w:del w:id="2" w:author="Dean, Mary" w:date="2013-08-28T00:35:00Z">
        <w:r w:rsidDel="00B60359">
          <w:rPr>
            <w:b/>
          </w:rPr>
          <w:delText xml:space="preserve"> </w:delText>
        </w:r>
      </w:del>
      <w:r w:rsidRPr="00047F09">
        <w:rPr>
          <w:b/>
        </w:rPr>
        <w:t xml:space="preserve"> 2013</w:t>
      </w:r>
    </w:p>
    <w:p w:rsidR="004366A0" w:rsidRDefault="004366A0" w:rsidP="004366A0"/>
    <w:tbl>
      <w:tblPr>
        <w:tblStyle w:val="TableGrid"/>
        <w:tblW w:w="0" w:type="auto"/>
        <w:tblLook w:val="04A0" w:firstRow="1" w:lastRow="0" w:firstColumn="1" w:lastColumn="0" w:noHBand="0" w:noVBand="1"/>
      </w:tblPr>
      <w:tblGrid>
        <w:gridCol w:w="817"/>
        <w:gridCol w:w="8222"/>
        <w:gridCol w:w="1591"/>
        <w:gridCol w:w="3544"/>
      </w:tblGrid>
      <w:tr w:rsidR="004366A0" w:rsidTr="00007446">
        <w:tc>
          <w:tcPr>
            <w:tcW w:w="817" w:type="dxa"/>
          </w:tcPr>
          <w:p w:rsidR="004366A0" w:rsidRPr="00A174D6" w:rsidRDefault="004366A0" w:rsidP="00007446">
            <w:pPr>
              <w:jc w:val="center"/>
              <w:rPr>
                <w:b/>
              </w:rPr>
            </w:pPr>
            <w:r w:rsidRPr="00A174D6">
              <w:rPr>
                <w:b/>
              </w:rPr>
              <w:t>Item</w:t>
            </w:r>
          </w:p>
        </w:tc>
        <w:tc>
          <w:tcPr>
            <w:tcW w:w="8222" w:type="dxa"/>
          </w:tcPr>
          <w:p w:rsidR="004366A0" w:rsidRPr="00A174D6" w:rsidRDefault="004366A0" w:rsidP="00007446">
            <w:pPr>
              <w:jc w:val="center"/>
              <w:rPr>
                <w:b/>
              </w:rPr>
            </w:pPr>
            <w:r w:rsidRPr="00A174D6">
              <w:rPr>
                <w:b/>
              </w:rPr>
              <w:t>Text of convention by Article</w:t>
            </w:r>
          </w:p>
        </w:tc>
        <w:tc>
          <w:tcPr>
            <w:tcW w:w="1591" w:type="dxa"/>
          </w:tcPr>
          <w:p w:rsidR="004366A0" w:rsidRPr="00A174D6" w:rsidRDefault="004366A0" w:rsidP="00007446">
            <w:pPr>
              <w:jc w:val="center"/>
              <w:rPr>
                <w:b/>
              </w:rPr>
            </w:pPr>
            <w:r w:rsidRPr="00A174D6">
              <w:rPr>
                <w:b/>
              </w:rPr>
              <w:t>Reference</w:t>
            </w:r>
          </w:p>
        </w:tc>
        <w:tc>
          <w:tcPr>
            <w:tcW w:w="3544" w:type="dxa"/>
          </w:tcPr>
          <w:p w:rsidR="004366A0" w:rsidRPr="00A174D6" w:rsidRDefault="004366A0" w:rsidP="00007446">
            <w:pPr>
              <w:jc w:val="center"/>
              <w:rPr>
                <w:b/>
              </w:rPr>
            </w:pPr>
            <w:r w:rsidRPr="00A174D6">
              <w:rPr>
                <w:b/>
              </w:rPr>
              <w:t>Comments</w:t>
            </w:r>
          </w:p>
        </w:tc>
      </w:tr>
      <w:tr w:rsidR="004366A0" w:rsidTr="00007446">
        <w:tc>
          <w:tcPr>
            <w:tcW w:w="817" w:type="dxa"/>
          </w:tcPr>
          <w:p w:rsidR="004366A0" w:rsidRDefault="004366A0" w:rsidP="00007446">
            <w:pPr>
              <w:jc w:val="center"/>
            </w:pPr>
            <w:r>
              <w:t>1</w:t>
            </w:r>
          </w:p>
        </w:tc>
        <w:tc>
          <w:tcPr>
            <w:tcW w:w="8222" w:type="dxa"/>
          </w:tcPr>
          <w:p w:rsidR="004366A0" w:rsidRDefault="004366A0" w:rsidP="00007446">
            <w:r>
              <w:t xml:space="preserve">Agreement on the International Marine Aids to Navigation </w:t>
            </w:r>
            <w:del w:id="3" w:author="Dean, Mary" w:date="2013-08-28T00:55:00Z">
              <w:r w:rsidR="003E2A29" w:rsidDel="003E2A29">
                <w:delText>Association</w:delText>
              </w:r>
              <w:r w:rsidR="00B60359" w:rsidDel="003E2A29">
                <w:delText xml:space="preserve"> </w:delText>
              </w:r>
            </w:del>
            <w:ins w:id="4" w:author="Dean, Mary" w:date="2013-08-28T00:55:00Z">
              <w:r w:rsidR="003E2A29">
                <w:t xml:space="preserve">Organisation (IALA) </w:t>
              </w:r>
            </w:ins>
          </w:p>
          <w:p w:rsidR="004366A0" w:rsidRDefault="004366A0" w:rsidP="00007446"/>
        </w:tc>
        <w:tc>
          <w:tcPr>
            <w:tcW w:w="1591" w:type="dxa"/>
          </w:tcPr>
          <w:p w:rsidR="004366A0" w:rsidRDefault="004366A0" w:rsidP="00007446">
            <w:r w:rsidRPr="00F31C66">
              <w:rPr>
                <w:lang w:val="en-US"/>
              </w:rPr>
              <w:t>Vienna Convention Art. 1. (a)</w:t>
            </w:r>
          </w:p>
        </w:tc>
        <w:tc>
          <w:tcPr>
            <w:tcW w:w="3544" w:type="dxa"/>
          </w:tcPr>
          <w:p w:rsidR="004366A0" w:rsidRDefault="004366A0" w:rsidP="00007446"/>
          <w:p w:rsidR="004366A0" w:rsidRPr="0021564E" w:rsidRDefault="00B60359" w:rsidP="00007446">
            <w:pPr>
              <w:rPr>
                <w:color w:val="0070C0"/>
              </w:rPr>
            </w:pPr>
            <w:r>
              <w:t>‘IALA’ is the known name of the organisation as it is currently constituted. Retain this.</w:t>
            </w:r>
          </w:p>
          <w:p w:rsidR="004366A0" w:rsidRDefault="004366A0" w:rsidP="00007446"/>
        </w:tc>
      </w:tr>
      <w:tr w:rsidR="004366A0" w:rsidTr="00007446">
        <w:tc>
          <w:tcPr>
            <w:tcW w:w="817" w:type="dxa"/>
          </w:tcPr>
          <w:p w:rsidR="004366A0" w:rsidRDefault="004366A0" w:rsidP="00007446">
            <w:pPr>
              <w:jc w:val="center"/>
            </w:pPr>
            <w:r>
              <w:t>2</w:t>
            </w:r>
          </w:p>
        </w:tc>
        <w:tc>
          <w:tcPr>
            <w:tcW w:w="8222" w:type="dxa"/>
          </w:tcPr>
          <w:p w:rsidR="004366A0" w:rsidRPr="00D90552" w:rsidRDefault="004366A0" w:rsidP="00007446">
            <w:r w:rsidRPr="00D90552">
              <w:t>Preamble</w:t>
            </w:r>
          </w:p>
          <w:p w:rsidR="004366A0" w:rsidRPr="00D90552" w:rsidRDefault="004366A0" w:rsidP="00007446"/>
          <w:p w:rsidR="004366A0" w:rsidRPr="00D90552" w:rsidRDefault="004366A0" w:rsidP="00007446">
            <w:r w:rsidRPr="00D90552">
              <w:t xml:space="preserve">The </w:t>
            </w:r>
            <w:r>
              <w:t xml:space="preserve">States </w:t>
            </w:r>
            <w:r w:rsidRPr="00D90552">
              <w:t xml:space="preserve">Parties to  </w:t>
            </w:r>
            <w:r>
              <w:t>this</w:t>
            </w:r>
            <w:r w:rsidRPr="00D90552">
              <w:t xml:space="preserve"> </w:t>
            </w:r>
            <w:r>
              <w:t>Agreement, hereafter referred to as the Contracting Parties:</w:t>
            </w:r>
          </w:p>
          <w:p w:rsidR="004366A0" w:rsidRPr="00D90552" w:rsidRDefault="004366A0" w:rsidP="00007446"/>
          <w:p w:rsidR="004366A0" w:rsidRPr="00D90552" w:rsidRDefault="004366A0" w:rsidP="00007446">
            <w:pPr>
              <w:pStyle w:val="BodyText"/>
              <w:rPr>
                <w:rFonts w:asciiTheme="minorHAnsi" w:hAnsiTheme="minorHAnsi"/>
                <w:sz w:val="22"/>
                <w:szCs w:val="22"/>
                <w:lang w:val="en-GB"/>
              </w:rPr>
            </w:pPr>
            <w:r w:rsidRPr="00D90552">
              <w:rPr>
                <w:rFonts w:asciiTheme="minorHAnsi" w:hAnsiTheme="minorHAnsi"/>
                <w:sz w:val="22"/>
                <w:szCs w:val="22"/>
              </w:rPr>
              <w:t>RECALLING that t</w:t>
            </w:r>
            <w:r w:rsidRPr="00D90552">
              <w:rPr>
                <w:rFonts w:asciiTheme="minorHAnsi" w:hAnsiTheme="minorHAnsi"/>
                <w:iCs/>
                <w:sz w:val="22"/>
                <w:szCs w:val="22"/>
                <w:lang w:val="en-GB"/>
              </w:rPr>
              <w:t xml:space="preserve">he International Association of Lighthouse Authorities </w:t>
            </w:r>
            <w:r w:rsidRPr="00D90552">
              <w:rPr>
                <w:rFonts w:asciiTheme="minorHAnsi" w:hAnsiTheme="minorHAnsi"/>
                <w:sz w:val="22"/>
                <w:szCs w:val="22"/>
                <w:lang w:val="en-GB"/>
              </w:rPr>
              <w:t xml:space="preserve">was established on 1st July 1957 following a conference of national lighthouse authorities held in </w:t>
            </w:r>
            <w:proofErr w:type="spellStart"/>
            <w:r w:rsidRPr="00D90552">
              <w:rPr>
                <w:rFonts w:asciiTheme="minorHAnsi" w:hAnsiTheme="minorHAnsi"/>
                <w:sz w:val="22"/>
                <w:szCs w:val="22"/>
                <w:lang w:val="en-GB"/>
              </w:rPr>
              <w:t>Scheveningen</w:t>
            </w:r>
            <w:proofErr w:type="spellEnd"/>
            <w:r w:rsidRPr="00D90552">
              <w:rPr>
                <w:rFonts w:asciiTheme="minorHAnsi" w:hAnsiTheme="minorHAnsi"/>
                <w:sz w:val="22"/>
                <w:szCs w:val="22"/>
                <w:lang w:val="en-GB"/>
              </w:rPr>
              <w:t xml:space="preserve">, Netherlands; </w:t>
            </w:r>
          </w:p>
          <w:p w:rsidR="004366A0" w:rsidRPr="00D90552" w:rsidRDefault="004366A0" w:rsidP="00007446">
            <w:pPr>
              <w:pStyle w:val="BodyText"/>
              <w:rPr>
                <w:rFonts w:asciiTheme="minorHAnsi" w:hAnsiTheme="minorHAnsi"/>
                <w:sz w:val="22"/>
                <w:szCs w:val="22"/>
              </w:rPr>
            </w:pPr>
            <w:r w:rsidRPr="00D90552">
              <w:rPr>
                <w:rFonts w:asciiTheme="minorHAnsi" w:hAnsiTheme="minorHAnsi"/>
                <w:sz w:val="22"/>
                <w:szCs w:val="22"/>
              </w:rPr>
              <w:t>NOTING that t</w:t>
            </w:r>
            <w:r w:rsidRPr="00D90552">
              <w:rPr>
                <w:rFonts w:asciiTheme="minorHAnsi" w:hAnsiTheme="minorHAnsi"/>
                <w:iCs/>
                <w:sz w:val="22"/>
                <w:szCs w:val="22"/>
                <w:lang w:val="en-GB"/>
              </w:rPr>
              <w:t xml:space="preserve">he International Association of Lighthouse Authorities </w:t>
            </w:r>
            <w:r w:rsidRPr="00D90552">
              <w:rPr>
                <w:rFonts w:asciiTheme="minorHAnsi" w:hAnsiTheme="minorHAnsi"/>
                <w:sz w:val="22"/>
                <w:szCs w:val="22"/>
              </w:rPr>
              <w:t xml:space="preserve">was renamed the </w:t>
            </w:r>
            <w:r w:rsidRPr="00D90552">
              <w:rPr>
                <w:rFonts w:asciiTheme="minorHAnsi" w:hAnsiTheme="minorHAnsi"/>
                <w:w w:val="107"/>
                <w:sz w:val="22"/>
                <w:szCs w:val="22"/>
              </w:rPr>
              <w:t>International</w:t>
            </w:r>
            <w:r w:rsidRPr="00D90552">
              <w:rPr>
                <w:rFonts w:asciiTheme="minorHAnsi" w:hAnsiTheme="minorHAnsi"/>
                <w:spacing w:val="14"/>
                <w:w w:val="107"/>
                <w:sz w:val="22"/>
                <w:szCs w:val="22"/>
              </w:rPr>
              <w:t xml:space="preserve"> </w:t>
            </w:r>
            <w:r w:rsidRPr="00D90552">
              <w:rPr>
                <w:rFonts w:asciiTheme="minorHAnsi" w:hAnsiTheme="minorHAnsi"/>
                <w:w w:val="107"/>
                <w:sz w:val="22"/>
                <w:szCs w:val="22"/>
              </w:rPr>
              <w:t>Association</w:t>
            </w:r>
            <w:r w:rsidRPr="00D90552">
              <w:rPr>
                <w:rFonts w:asciiTheme="minorHAnsi" w:hAnsiTheme="minorHAnsi"/>
                <w:spacing w:val="19"/>
                <w:w w:val="107"/>
                <w:sz w:val="22"/>
                <w:szCs w:val="22"/>
              </w:rPr>
              <w:t xml:space="preserve"> </w:t>
            </w:r>
            <w:r w:rsidRPr="00D90552">
              <w:rPr>
                <w:rFonts w:asciiTheme="minorHAnsi" w:hAnsiTheme="minorHAnsi"/>
                <w:sz w:val="22"/>
                <w:szCs w:val="22"/>
              </w:rPr>
              <w:t>of</w:t>
            </w:r>
            <w:r w:rsidRPr="00D90552">
              <w:rPr>
                <w:rFonts w:asciiTheme="minorHAnsi" w:hAnsiTheme="minorHAnsi"/>
                <w:spacing w:val="12"/>
                <w:sz w:val="22"/>
                <w:szCs w:val="22"/>
              </w:rPr>
              <w:t xml:space="preserve"> Marine Aids to Navigation and </w:t>
            </w:r>
            <w:r w:rsidRPr="00D90552">
              <w:rPr>
                <w:rFonts w:asciiTheme="minorHAnsi" w:hAnsiTheme="minorHAnsi"/>
                <w:w w:val="107"/>
                <w:sz w:val="22"/>
                <w:szCs w:val="22"/>
              </w:rPr>
              <w:t>Lighthouse</w:t>
            </w:r>
            <w:r w:rsidRPr="00D90552">
              <w:rPr>
                <w:rFonts w:asciiTheme="minorHAnsi" w:hAnsiTheme="minorHAnsi"/>
                <w:spacing w:val="18"/>
                <w:w w:val="107"/>
                <w:sz w:val="22"/>
                <w:szCs w:val="22"/>
              </w:rPr>
              <w:t xml:space="preserve"> </w:t>
            </w:r>
            <w:r w:rsidRPr="00D90552">
              <w:rPr>
                <w:rFonts w:asciiTheme="minorHAnsi" w:hAnsiTheme="minorHAnsi"/>
                <w:w w:val="107"/>
                <w:sz w:val="22"/>
                <w:szCs w:val="22"/>
              </w:rPr>
              <w:t>Authorities by its General Assembly in Hamburg, Germany in 1998;</w:t>
            </w:r>
          </w:p>
          <w:p w:rsidR="004366A0" w:rsidRPr="00D90552" w:rsidRDefault="004366A0" w:rsidP="00007446">
            <w:pPr>
              <w:pStyle w:val="BodyText"/>
              <w:rPr>
                <w:rFonts w:asciiTheme="minorHAnsi" w:hAnsiTheme="minorHAnsi"/>
                <w:sz w:val="22"/>
                <w:szCs w:val="22"/>
              </w:rPr>
            </w:pPr>
            <w:r w:rsidRPr="00D90552">
              <w:rPr>
                <w:rFonts w:asciiTheme="minorHAnsi" w:hAnsiTheme="minorHAnsi"/>
                <w:sz w:val="22"/>
                <w:szCs w:val="22"/>
              </w:rPr>
              <w:t xml:space="preserve">RECOGNISING the role of the </w:t>
            </w:r>
            <w:r w:rsidRPr="00D90552">
              <w:rPr>
                <w:rFonts w:asciiTheme="minorHAnsi" w:hAnsiTheme="minorHAnsi"/>
                <w:w w:val="107"/>
                <w:sz w:val="22"/>
                <w:szCs w:val="22"/>
              </w:rPr>
              <w:t>International</w:t>
            </w:r>
            <w:r w:rsidRPr="00D90552">
              <w:rPr>
                <w:rFonts w:asciiTheme="minorHAnsi" w:hAnsiTheme="minorHAnsi"/>
                <w:spacing w:val="14"/>
                <w:w w:val="107"/>
                <w:sz w:val="22"/>
                <w:szCs w:val="22"/>
              </w:rPr>
              <w:t xml:space="preserve"> </w:t>
            </w:r>
            <w:r w:rsidRPr="00D90552">
              <w:rPr>
                <w:rFonts w:asciiTheme="minorHAnsi" w:hAnsiTheme="minorHAnsi"/>
                <w:w w:val="107"/>
                <w:sz w:val="22"/>
                <w:szCs w:val="22"/>
              </w:rPr>
              <w:t>Association</w:t>
            </w:r>
            <w:r w:rsidRPr="00D90552">
              <w:rPr>
                <w:rFonts w:asciiTheme="minorHAnsi" w:hAnsiTheme="minorHAnsi"/>
                <w:spacing w:val="19"/>
                <w:w w:val="107"/>
                <w:sz w:val="22"/>
                <w:szCs w:val="22"/>
              </w:rPr>
              <w:t xml:space="preserve"> </w:t>
            </w:r>
            <w:r w:rsidRPr="00D90552">
              <w:rPr>
                <w:rFonts w:asciiTheme="minorHAnsi" w:hAnsiTheme="minorHAnsi"/>
                <w:sz w:val="22"/>
                <w:szCs w:val="22"/>
              </w:rPr>
              <w:t>of</w:t>
            </w:r>
            <w:r w:rsidRPr="00D90552">
              <w:rPr>
                <w:rFonts w:asciiTheme="minorHAnsi" w:hAnsiTheme="minorHAnsi"/>
                <w:spacing w:val="12"/>
                <w:sz w:val="22"/>
                <w:szCs w:val="22"/>
              </w:rPr>
              <w:t xml:space="preserve"> Marine Aids to Navigation and </w:t>
            </w:r>
            <w:r w:rsidRPr="00D90552">
              <w:rPr>
                <w:rFonts w:asciiTheme="minorHAnsi" w:hAnsiTheme="minorHAnsi"/>
                <w:w w:val="107"/>
                <w:sz w:val="22"/>
                <w:szCs w:val="22"/>
              </w:rPr>
              <w:t>Lighthouse Authorities</w:t>
            </w:r>
            <w:r w:rsidRPr="00D90552">
              <w:rPr>
                <w:rFonts w:asciiTheme="minorHAnsi" w:hAnsiTheme="minorHAnsi"/>
                <w:sz w:val="22"/>
                <w:szCs w:val="22"/>
              </w:rPr>
              <w:t xml:space="preserve"> in the improvement and continued </w:t>
            </w:r>
            <w:r w:rsidRPr="00D90552">
              <w:rPr>
                <w:rFonts w:asciiTheme="minorHAnsi" w:hAnsiTheme="minorHAnsi"/>
                <w:sz w:val="22"/>
                <w:szCs w:val="22"/>
                <w:lang w:val="en-AU"/>
              </w:rPr>
              <w:t>harmonisation</w:t>
            </w:r>
            <w:r w:rsidRPr="00D90552">
              <w:rPr>
                <w:rFonts w:asciiTheme="minorHAnsi" w:hAnsiTheme="minorHAnsi"/>
                <w:sz w:val="22"/>
                <w:szCs w:val="22"/>
              </w:rPr>
              <w:t xml:space="preserve"> </w:t>
            </w:r>
            <w:r>
              <w:rPr>
                <w:rFonts w:asciiTheme="minorHAnsi" w:hAnsiTheme="minorHAnsi"/>
                <w:sz w:val="22"/>
                <w:szCs w:val="22"/>
              </w:rPr>
              <w:t xml:space="preserve">of </w:t>
            </w:r>
            <w:r w:rsidRPr="00D90552">
              <w:rPr>
                <w:rFonts w:asciiTheme="minorHAnsi" w:hAnsiTheme="minorHAnsi"/>
                <w:sz w:val="22"/>
                <w:szCs w:val="22"/>
              </w:rPr>
              <w:t xml:space="preserve">marine aids to navigation for the safe, economic and efficient movement of vessels; </w:t>
            </w:r>
          </w:p>
          <w:p w:rsidR="004366A0" w:rsidRPr="00D90552" w:rsidRDefault="004366A0" w:rsidP="00007446">
            <w:pPr>
              <w:pStyle w:val="BodyText"/>
              <w:rPr>
                <w:rFonts w:asciiTheme="minorHAnsi" w:hAnsiTheme="minorHAnsi"/>
                <w:w w:val="117"/>
                <w:sz w:val="22"/>
                <w:szCs w:val="22"/>
              </w:rPr>
            </w:pPr>
            <w:r w:rsidRPr="00D90552">
              <w:rPr>
                <w:rFonts w:asciiTheme="minorHAnsi" w:hAnsiTheme="minorHAnsi"/>
                <w:spacing w:val="23"/>
                <w:sz w:val="22"/>
                <w:szCs w:val="22"/>
              </w:rPr>
              <w:t xml:space="preserve">IN FURTHERANCE of </w:t>
            </w:r>
            <w:r w:rsidRPr="00D90552">
              <w:rPr>
                <w:rFonts w:asciiTheme="minorHAnsi" w:hAnsiTheme="minorHAnsi"/>
                <w:sz w:val="22"/>
                <w:szCs w:val="22"/>
              </w:rPr>
              <w:t xml:space="preserve">the </w:t>
            </w:r>
            <w:r w:rsidRPr="00D90552">
              <w:rPr>
                <w:rFonts w:asciiTheme="minorHAnsi" w:hAnsiTheme="minorHAnsi"/>
                <w:w w:val="108"/>
                <w:sz w:val="22"/>
                <w:szCs w:val="22"/>
              </w:rPr>
              <w:t>provisions</w:t>
            </w:r>
            <w:r w:rsidRPr="00D90552">
              <w:rPr>
                <w:rFonts w:asciiTheme="minorHAnsi" w:hAnsiTheme="minorHAnsi"/>
                <w:spacing w:val="18"/>
                <w:w w:val="108"/>
                <w:sz w:val="22"/>
                <w:szCs w:val="22"/>
              </w:rPr>
              <w:t xml:space="preserve"> </w:t>
            </w:r>
            <w:r w:rsidRPr="00D90552">
              <w:rPr>
                <w:rFonts w:asciiTheme="minorHAnsi" w:hAnsiTheme="minorHAnsi"/>
                <w:sz w:val="22"/>
                <w:szCs w:val="22"/>
              </w:rPr>
              <w:t>of</w:t>
            </w:r>
            <w:r>
              <w:rPr>
                <w:rFonts w:asciiTheme="minorHAnsi" w:hAnsiTheme="minorHAnsi"/>
                <w:sz w:val="22"/>
                <w:szCs w:val="22"/>
              </w:rPr>
              <w:t>,</w:t>
            </w:r>
            <w:r w:rsidRPr="00D90552">
              <w:rPr>
                <w:rFonts w:asciiTheme="minorHAnsi" w:hAnsiTheme="minorHAnsi"/>
                <w:sz w:val="22"/>
                <w:szCs w:val="22"/>
              </w:rPr>
              <w:t xml:space="preserve"> </w:t>
            </w:r>
            <w:r>
              <w:rPr>
                <w:rFonts w:asciiTheme="minorHAnsi" w:hAnsiTheme="minorHAnsi"/>
                <w:sz w:val="22"/>
                <w:szCs w:val="22"/>
              </w:rPr>
              <w:t>in particular Part XIV, of the United National Convention on the Law of the Sea and</w:t>
            </w:r>
            <w:r w:rsidRPr="00D90552">
              <w:rPr>
                <w:rFonts w:asciiTheme="minorHAnsi" w:hAnsiTheme="minorHAnsi"/>
                <w:sz w:val="22"/>
                <w:szCs w:val="22"/>
              </w:rPr>
              <w:t xml:space="preserve"> </w:t>
            </w:r>
            <w:r w:rsidRPr="00D90552">
              <w:rPr>
                <w:rFonts w:asciiTheme="minorHAnsi" w:hAnsiTheme="minorHAnsi"/>
                <w:w w:val="112"/>
                <w:sz w:val="22"/>
                <w:szCs w:val="22"/>
              </w:rPr>
              <w:t>Chapter</w:t>
            </w:r>
            <w:r w:rsidRPr="00D90552">
              <w:rPr>
                <w:rFonts w:asciiTheme="minorHAnsi" w:hAnsiTheme="minorHAnsi"/>
                <w:spacing w:val="29"/>
                <w:w w:val="112"/>
                <w:sz w:val="22"/>
                <w:szCs w:val="22"/>
              </w:rPr>
              <w:t xml:space="preserve"> </w:t>
            </w:r>
            <w:r w:rsidRPr="00D90552">
              <w:rPr>
                <w:rFonts w:asciiTheme="minorHAnsi" w:hAnsiTheme="minorHAnsi"/>
                <w:sz w:val="22"/>
                <w:szCs w:val="22"/>
              </w:rPr>
              <w:t>V</w:t>
            </w:r>
            <w:r w:rsidRPr="00D90552">
              <w:rPr>
                <w:rFonts w:asciiTheme="minorHAnsi" w:hAnsiTheme="minorHAnsi"/>
                <w:spacing w:val="31"/>
                <w:sz w:val="22"/>
                <w:szCs w:val="22"/>
              </w:rPr>
              <w:t xml:space="preserve"> </w:t>
            </w:r>
            <w:r w:rsidRPr="00D90552">
              <w:rPr>
                <w:rFonts w:asciiTheme="minorHAnsi" w:hAnsiTheme="minorHAnsi"/>
                <w:sz w:val="22"/>
                <w:szCs w:val="22"/>
              </w:rPr>
              <w:t>of</w:t>
            </w:r>
            <w:r w:rsidRPr="00D90552">
              <w:rPr>
                <w:rFonts w:asciiTheme="minorHAnsi" w:hAnsiTheme="minorHAnsi"/>
                <w:spacing w:val="33"/>
                <w:sz w:val="22"/>
                <w:szCs w:val="22"/>
              </w:rPr>
              <w:t xml:space="preserve"> </w:t>
            </w:r>
            <w:r w:rsidRPr="00D90552">
              <w:rPr>
                <w:rFonts w:asciiTheme="minorHAnsi" w:hAnsiTheme="minorHAnsi"/>
                <w:w w:val="110"/>
                <w:sz w:val="22"/>
                <w:szCs w:val="22"/>
              </w:rPr>
              <w:t>the</w:t>
            </w:r>
            <w:r w:rsidRPr="00D90552">
              <w:rPr>
                <w:rFonts w:asciiTheme="minorHAnsi" w:hAnsiTheme="minorHAnsi"/>
                <w:sz w:val="22"/>
                <w:szCs w:val="22"/>
              </w:rPr>
              <w:t xml:space="preserve"> </w:t>
            </w:r>
            <w:r w:rsidRPr="00D90552">
              <w:rPr>
                <w:rFonts w:asciiTheme="minorHAnsi" w:hAnsiTheme="minorHAnsi"/>
                <w:w w:val="109"/>
                <w:sz w:val="22"/>
                <w:szCs w:val="22"/>
              </w:rPr>
              <w:t>International</w:t>
            </w:r>
            <w:r w:rsidRPr="00D90552">
              <w:rPr>
                <w:rFonts w:asciiTheme="minorHAnsi" w:hAnsiTheme="minorHAnsi"/>
                <w:spacing w:val="18"/>
                <w:w w:val="109"/>
                <w:sz w:val="22"/>
                <w:szCs w:val="22"/>
              </w:rPr>
              <w:t xml:space="preserve"> </w:t>
            </w:r>
            <w:r w:rsidRPr="00D90552">
              <w:rPr>
                <w:rFonts w:asciiTheme="minorHAnsi" w:hAnsiTheme="minorHAnsi"/>
                <w:w w:val="109"/>
                <w:sz w:val="22"/>
                <w:szCs w:val="22"/>
              </w:rPr>
              <w:t>Convention</w:t>
            </w:r>
            <w:r w:rsidRPr="00D90552">
              <w:rPr>
                <w:rFonts w:asciiTheme="minorHAnsi" w:hAnsiTheme="minorHAnsi"/>
                <w:spacing w:val="24"/>
                <w:w w:val="109"/>
                <w:sz w:val="22"/>
                <w:szCs w:val="22"/>
              </w:rPr>
              <w:t xml:space="preserve"> </w:t>
            </w:r>
            <w:r w:rsidRPr="00D90552">
              <w:rPr>
                <w:rFonts w:asciiTheme="minorHAnsi" w:hAnsiTheme="minorHAnsi"/>
                <w:sz w:val="22"/>
                <w:szCs w:val="22"/>
              </w:rPr>
              <w:t>for</w:t>
            </w:r>
            <w:r w:rsidRPr="00D90552">
              <w:rPr>
                <w:rFonts w:asciiTheme="minorHAnsi" w:hAnsiTheme="minorHAnsi"/>
                <w:spacing w:val="29"/>
                <w:sz w:val="22"/>
                <w:szCs w:val="22"/>
              </w:rPr>
              <w:t xml:space="preserve"> </w:t>
            </w:r>
            <w:r w:rsidRPr="00D90552">
              <w:rPr>
                <w:rFonts w:asciiTheme="minorHAnsi" w:hAnsiTheme="minorHAnsi"/>
                <w:sz w:val="22"/>
                <w:szCs w:val="22"/>
              </w:rPr>
              <w:t>the Safety of</w:t>
            </w:r>
            <w:r w:rsidRPr="00D90552">
              <w:rPr>
                <w:rFonts w:asciiTheme="minorHAnsi" w:hAnsiTheme="minorHAnsi"/>
                <w:spacing w:val="25"/>
                <w:sz w:val="22"/>
                <w:szCs w:val="22"/>
              </w:rPr>
              <w:t xml:space="preserve"> </w:t>
            </w:r>
            <w:r w:rsidRPr="00D90552">
              <w:rPr>
                <w:rFonts w:asciiTheme="minorHAnsi" w:hAnsiTheme="minorHAnsi"/>
                <w:sz w:val="22"/>
                <w:szCs w:val="22"/>
              </w:rPr>
              <w:t>Life</w:t>
            </w:r>
            <w:r w:rsidRPr="00D90552">
              <w:rPr>
                <w:rFonts w:asciiTheme="minorHAnsi" w:hAnsiTheme="minorHAnsi"/>
                <w:spacing w:val="3"/>
                <w:sz w:val="22"/>
                <w:szCs w:val="22"/>
              </w:rPr>
              <w:t xml:space="preserve"> </w:t>
            </w:r>
            <w:r w:rsidRPr="00D90552">
              <w:rPr>
                <w:rFonts w:asciiTheme="minorHAnsi" w:hAnsiTheme="minorHAnsi"/>
                <w:sz w:val="22"/>
                <w:szCs w:val="22"/>
              </w:rPr>
              <w:t>at</w:t>
            </w:r>
            <w:r w:rsidRPr="00D90552">
              <w:rPr>
                <w:rFonts w:asciiTheme="minorHAnsi" w:hAnsiTheme="minorHAnsi"/>
                <w:spacing w:val="32"/>
                <w:sz w:val="22"/>
                <w:szCs w:val="22"/>
              </w:rPr>
              <w:t xml:space="preserve"> </w:t>
            </w:r>
            <w:r w:rsidRPr="00D90552">
              <w:rPr>
                <w:rFonts w:asciiTheme="minorHAnsi" w:hAnsiTheme="minorHAnsi"/>
                <w:sz w:val="22"/>
                <w:szCs w:val="22"/>
              </w:rPr>
              <w:t xml:space="preserve">Sea </w:t>
            </w:r>
            <w:r w:rsidRPr="00D90552">
              <w:rPr>
                <w:rFonts w:asciiTheme="minorHAnsi" w:hAnsiTheme="minorHAnsi"/>
                <w:w w:val="117"/>
                <w:sz w:val="22"/>
                <w:szCs w:val="22"/>
              </w:rPr>
              <w:t>1974, as amended;</w:t>
            </w:r>
          </w:p>
          <w:p w:rsidR="004366A0" w:rsidRPr="00D90552" w:rsidRDefault="004366A0" w:rsidP="00007446">
            <w:pPr>
              <w:pStyle w:val="BodyText"/>
              <w:rPr>
                <w:rFonts w:asciiTheme="minorHAnsi" w:hAnsiTheme="minorHAnsi"/>
                <w:sz w:val="22"/>
                <w:szCs w:val="22"/>
              </w:rPr>
            </w:pPr>
            <w:r w:rsidRPr="00D90552">
              <w:rPr>
                <w:rFonts w:asciiTheme="minorHAnsi" w:hAnsiTheme="minorHAnsi"/>
                <w:sz w:val="22"/>
                <w:szCs w:val="22"/>
              </w:rPr>
              <w:t>CONSIDERING that</w:t>
            </w:r>
            <w:r>
              <w:rPr>
                <w:rFonts w:asciiTheme="minorHAnsi" w:hAnsiTheme="minorHAnsi"/>
                <w:sz w:val="22"/>
                <w:szCs w:val="22"/>
              </w:rPr>
              <w:t xml:space="preserve"> </w:t>
            </w:r>
            <w:r w:rsidRPr="00D90552">
              <w:rPr>
                <w:rFonts w:asciiTheme="minorHAnsi" w:hAnsiTheme="minorHAnsi"/>
                <w:sz w:val="22"/>
                <w:szCs w:val="22"/>
              </w:rPr>
              <w:t xml:space="preserve"> the </w:t>
            </w:r>
            <w:r w:rsidRPr="00D90552">
              <w:rPr>
                <w:rFonts w:asciiTheme="minorHAnsi" w:hAnsiTheme="minorHAnsi"/>
                <w:w w:val="107"/>
                <w:sz w:val="22"/>
                <w:szCs w:val="22"/>
              </w:rPr>
              <w:t>International</w:t>
            </w:r>
            <w:r w:rsidRPr="00D90552">
              <w:rPr>
                <w:rFonts w:asciiTheme="minorHAnsi" w:hAnsiTheme="minorHAnsi"/>
                <w:spacing w:val="14"/>
                <w:w w:val="107"/>
                <w:sz w:val="22"/>
                <w:szCs w:val="22"/>
              </w:rPr>
              <w:t xml:space="preserve"> </w:t>
            </w:r>
            <w:r w:rsidRPr="00D90552">
              <w:rPr>
                <w:rFonts w:asciiTheme="minorHAnsi" w:hAnsiTheme="minorHAnsi"/>
                <w:w w:val="107"/>
                <w:sz w:val="22"/>
                <w:szCs w:val="22"/>
              </w:rPr>
              <w:t>Association</w:t>
            </w:r>
            <w:r w:rsidR="00B60359">
              <w:rPr>
                <w:rFonts w:asciiTheme="minorHAnsi" w:hAnsiTheme="minorHAnsi"/>
                <w:w w:val="107"/>
                <w:sz w:val="22"/>
                <w:szCs w:val="22"/>
              </w:rPr>
              <w:t xml:space="preserve"> </w:t>
            </w:r>
            <w:r w:rsidRPr="00D90552">
              <w:rPr>
                <w:rFonts w:asciiTheme="minorHAnsi" w:hAnsiTheme="minorHAnsi"/>
                <w:sz w:val="22"/>
                <w:szCs w:val="22"/>
              </w:rPr>
              <w:t>of</w:t>
            </w:r>
            <w:r w:rsidRPr="00D90552">
              <w:rPr>
                <w:rFonts w:asciiTheme="minorHAnsi" w:hAnsiTheme="minorHAnsi"/>
                <w:spacing w:val="12"/>
                <w:sz w:val="22"/>
                <w:szCs w:val="22"/>
              </w:rPr>
              <w:t xml:space="preserve"> Marine Aids to Navigation and </w:t>
            </w:r>
            <w:r w:rsidRPr="00D90552">
              <w:rPr>
                <w:rFonts w:asciiTheme="minorHAnsi" w:hAnsiTheme="minorHAnsi"/>
                <w:w w:val="107"/>
                <w:sz w:val="22"/>
                <w:szCs w:val="22"/>
              </w:rPr>
              <w:t>Lighthouse</w:t>
            </w:r>
            <w:r w:rsidRPr="00D90552">
              <w:rPr>
                <w:rFonts w:asciiTheme="minorHAnsi" w:hAnsiTheme="minorHAnsi"/>
                <w:spacing w:val="18"/>
                <w:w w:val="107"/>
                <w:sz w:val="22"/>
                <w:szCs w:val="22"/>
              </w:rPr>
              <w:t xml:space="preserve"> </w:t>
            </w:r>
            <w:r w:rsidRPr="00D90552">
              <w:rPr>
                <w:rFonts w:asciiTheme="minorHAnsi" w:hAnsiTheme="minorHAnsi"/>
                <w:w w:val="107"/>
                <w:sz w:val="22"/>
                <w:szCs w:val="22"/>
              </w:rPr>
              <w:t>Authorities</w:t>
            </w:r>
            <w:r w:rsidRPr="00D90552">
              <w:rPr>
                <w:rFonts w:asciiTheme="minorHAnsi" w:hAnsiTheme="minorHAnsi"/>
                <w:sz w:val="22"/>
                <w:szCs w:val="22"/>
              </w:rPr>
              <w:t xml:space="preserve"> </w:t>
            </w:r>
            <w:r>
              <w:rPr>
                <w:rFonts w:asciiTheme="minorHAnsi" w:hAnsiTheme="minorHAnsi"/>
                <w:sz w:val="22"/>
                <w:szCs w:val="22"/>
              </w:rPr>
              <w:t>derives its status from French law</w:t>
            </w:r>
            <w:r w:rsidRPr="00D90552">
              <w:rPr>
                <w:rFonts w:asciiTheme="minorHAnsi" w:hAnsiTheme="minorHAnsi"/>
                <w:sz w:val="22"/>
                <w:szCs w:val="22"/>
              </w:rPr>
              <w:t>; and</w:t>
            </w:r>
          </w:p>
          <w:p w:rsidR="004366A0" w:rsidRPr="00D90552" w:rsidRDefault="004366A0" w:rsidP="00007446">
            <w:pPr>
              <w:pStyle w:val="BodyText"/>
              <w:rPr>
                <w:rFonts w:asciiTheme="minorHAnsi" w:hAnsiTheme="minorHAnsi"/>
                <w:w w:val="107"/>
                <w:sz w:val="22"/>
                <w:szCs w:val="22"/>
              </w:rPr>
            </w:pPr>
            <w:r w:rsidRPr="00D90552">
              <w:rPr>
                <w:rFonts w:asciiTheme="minorHAnsi" w:hAnsiTheme="minorHAnsi"/>
                <w:w w:val="107"/>
                <w:sz w:val="22"/>
                <w:szCs w:val="22"/>
              </w:rPr>
              <w:t xml:space="preserve">CONSIDERING FURTHER that the </w:t>
            </w:r>
            <w:r>
              <w:rPr>
                <w:rFonts w:asciiTheme="minorHAnsi" w:hAnsiTheme="minorHAnsi"/>
                <w:w w:val="107"/>
                <w:sz w:val="22"/>
                <w:szCs w:val="22"/>
              </w:rPr>
              <w:t xml:space="preserve">improvement and harmonization </w:t>
            </w:r>
            <w:r w:rsidRPr="00D90552">
              <w:rPr>
                <w:rFonts w:asciiTheme="minorHAnsi" w:hAnsiTheme="minorHAnsi"/>
                <w:w w:val="107"/>
                <w:sz w:val="22"/>
                <w:szCs w:val="22"/>
              </w:rPr>
              <w:t xml:space="preserve">of marine aids to </w:t>
            </w:r>
            <w:r w:rsidRPr="00D90552">
              <w:rPr>
                <w:rFonts w:asciiTheme="minorHAnsi" w:hAnsiTheme="minorHAnsi"/>
                <w:w w:val="107"/>
                <w:sz w:val="22"/>
                <w:szCs w:val="22"/>
              </w:rPr>
              <w:lastRenderedPageBreak/>
              <w:t>navigation is best coordinated at the international level by one responsible international</w:t>
            </w:r>
            <w:r>
              <w:rPr>
                <w:rFonts w:asciiTheme="minorHAnsi" w:hAnsiTheme="minorHAnsi"/>
                <w:w w:val="107"/>
                <w:sz w:val="22"/>
                <w:szCs w:val="22"/>
              </w:rPr>
              <w:t xml:space="preserve"> </w:t>
            </w:r>
            <w:r w:rsidRPr="00D90552">
              <w:rPr>
                <w:rFonts w:asciiTheme="minorHAnsi" w:hAnsiTheme="minorHAnsi"/>
                <w:w w:val="107"/>
                <w:sz w:val="22"/>
                <w:szCs w:val="22"/>
              </w:rPr>
              <w:t xml:space="preserve">intergovernmental </w:t>
            </w:r>
            <w:r w:rsidRPr="00D90552">
              <w:rPr>
                <w:rFonts w:asciiTheme="minorHAnsi" w:hAnsiTheme="minorHAnsi"/>
                <w:w w:val="107"/>
                <w:sz w:val="22"/>
                <w:szCs w:val="22"/>
                <w:lang w:val="en-AU"/>
              </w:rPr>
              <w:t>organisation</w:t>
            </w:r>
            <w:r w:rsidRPr="00D90552">
              <w:rPr>
                <w:rFonts w:asciiTheme="minorHAnsi" w:hAnsiTheme="minorHAnsi"/>
                <w:w w:val="107"/>
                <w:sz w:val="22"/>
                <w:szCs w:val="22"/>
              </w:rPr>
              <w:t xml:space="preserve">; </w:t>
            </w:r>
          </w:p>
          <w:p w:rsidR="004366A0" w:rsidRPr="00D90552" w:rsidRDefault="004366A0" w:rsidP="00007446">
            <w:pPr>
              <w:pStyle w:val="BodyText"/>
              <w:rPr>
                <w:rFonts w:asciiTheme="minorHAnsi" w:hAnsiTheme="minorHAnsi"/>
              </w:rPr>
            </w:pPr>
            <w:r w:rsidRPr="00D90552">
              <w:rPr>
                <w:rFonts w:asciiTheme="minorHAnsi" w:hAnsiTheme="minorHAnsi"/>
                <w:sz w:val="22"/>
                <w:szCs w:val="22"/>
              </w:rPr>
              <w:t>HAVE</w:t>
            </w:r>
            <w:r w:rsidRPr="00D90552">
              <w:rPr>
                <w:rFonts w:asciiTheme="minorHAnsi" w:hAnsiTheme="minorHAnsi"/>
                <w:spacing w:val="37"/>
                <w:sz w:val="22"/>
                <w:szCs w:val="22"/>
              </w:rPr>
              <w:t xml:space="preserve"> A</w:t>
            </w:r>
            <w:r w:rsidRPr="00D90552">
              <w:rPr>
                <w:rFonts w:asciiTheme="minorHAnsi" w:hAnsiTheme="minorHAnsi"/>
                <w:w w:val="108"/>
                <w:sz w:val="22"/>
                <w:szCs w:val="22"/>
              </w:rPr>
              <w:t>GREED</w:t>
            </w:r>
            <w:r w:rsidRPr="00D90552">
              <w:rPr>
                <w:rFonts w:asciiTheme="minorHAnsi" w:hAnsiTheme="minorHAnsi"/>
                <w:spacing w:val="6"/>
                <w:w w:val="108"/>
                <w:sz w:val="22"/>
                <w:szCs w:val="22"/>
              </w:rPr>
              <w:t xml:space="preserve"> </w:t>
            </w:r>
            <w:r w:rsidRPr="00D90552">
              <w:rPr>
                <w:rFonts w:asciiTheme="minorHAnsi" w:hAnsiTheme="minorHAnsi"/>
                <w:sz w:val="22"/>
                <w:szCs w:val="22"/>
              </w:rPr>
              <w:t>as</w:t>
            </w:r>
            <w:r w:rsidRPr="00D90552">
              <w:rPr>
                <w:rFonts w:asciiTheme="minorHAnsi" w:hAnsiTheme="minorHAnsi"/>
                <w:spacing w:val="24"/>
                <w:sz w:val="22"/>
                <w:szCs w:val="22"/>
              </w:rPr>
              <w:t xml:space="preserve"> </w:t>
            </w:r>
            <w:r w:rsidRPr="00D90552">
              <w:rPr>
                <w:rFonts w:asciiTheme="minorHAnsi" w:hAnsiTheme="minorHAnsi"/>
                <w:w w:val="105"/>
                <w:sz w:val="22"/>
                <w:szCs w:val="22"/>
              </w:rPr>
              <w:t>follows:</w:t>
            </w:r>
          </w:p>
        </w:tc>
        <w:tc>
          <w:tcPr>
            <w:tcW w:w="1591" w:type="dxa"/>
          </w:tcPr>
          <w:p w:rsidR="004366A0" w:rsidRDefault="004366A0" w:rsidP="00007446"/>
          <w:p w:rsidR="004366A0" w:rsidRDefault="004366A0" w:rsidP="00007446">
            <w:r>
              <w:t>Vienna Convention Art31</w:t>
            </w:r>
          </w:p>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B60359" w:rsidRDefault="00B60359" w:rsidP="00007446"/>
          <w:p w:rsidR="00B60359" w:rsidRDefault="00B60359" w:rsidP="00007446"/>
          <w:p w:rsidR="00B60359" w:rsidRDefault="00B60359" w:rsidP="00007446"/>
          <w:p w:rsidR="00B60359" w:rsidRDefault="00B60359" w:rsidP="00007446"/>
          <w:p w:rsidR="004366A0" w:rsidRDefault="004366A0" w:rsidP="00007446">
            <w:r>
              <w:t>UNCLOS – see also Art 21.1 and 43</w:t>
            </w:r>
          </w:p>
        </w:tc>
        <w:tc>
          <w:tcPr>
            <w:tcW w:w="3544" w:type="dxa"/>
          </w:tcPr>
          <w:p w:rsidR="004366A0" w:rsidRDefault="004366A0" w:rsidP="00007446"/>
          <w:p w:rsidR="004366A0" w:rsidRDefault="004366A0" w:rsidP="00007446">
            <w:r>
              <w:t xml:space="preserve">The Preamble will be used in interpretation of the Agreement text. </w:t>
            </w:r>
          </w:p>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r>
              <w:t xml:space="preserve">UNCLOS Part XIV is headed ‘Development and transfer of marine technology’ and makes reference to international organisations and development of human resources and marine technology. </w:t>
            </w:r>
          </w:p>
          <w:p w:rsidR="004366A0" w:rsidRDefault="004366A0" w:rsidP="00007446"/>
          <w:p w:rsidR="004366A0" w:rsidRDefault="004366A0" w:rsidP="00007446"/>
          <w:p w:rsidR="004366A0" w:rsidRDefault="004366A0" w:rsidP="00007446">
            <w:r>
              <w:t xml:space="preserve">Creates link with definition in Vienna </w:t>
            </w:r>
            <w:r>
              <w:lastRenderedPageBreak/>
              <w:t>Convention Art 2(</w:t>
            </w:r>
            <w:proofErr w:type="spellStart"/>
            <w:r>
              <w:t>i</w:t>
            </w:r>
            <w:proofErr w:type="spellEnd"/>
            <w:r>
              <w:t>) … ‘international organization means an intergovernmental organisation’.</w:t>
            </w:r>
          </w:p>
          <w:p w:rsidR="004366A0" w:rsidRDefault="004366A0" w:rsidP="00007446"/>
        </w:tc>
      </w:tr>
      <w:tr w:rsidR="004366A0" w:rsidTr="00007446">
        <w:tc>
          <w:tcPr>
            <w:tcW w:w="817" w:type="dxa"/>
          </w:tcPr>
          <w:p w:rsidR="004366A0" w:rsidRDefault="004366A0" w:rsidP="00007446">
            <w:pPr>
              <w:jc w:val="center"/>
            </w:pPr>
            <w:r>
              <w:lastRenderedPageBreak/>
              <w:t>3</w:t>
            </w:r>
          </w:p>
        </w:tc>
        <w:tc>
          <w:tcPr>
            <w:tcW w:w="8222" w:type="dxa"/>
          </w:tcPr>
          <w:p w:rsidR="004366A0" w:rsidRDefault="004366A0" w:rsidP="00007446">
            <w:pPr>
              <w:jc w:val="center"/>
            </w:pPr>
            <w:r>
              <w:t>Article 1</w:t>
            </w:r>
          </w:p>
          <w:p w:rsidR="004366A0" w:rsidRDefault="004366A0" w:rsidP="00007446">
            <w:pPr>
              <w:jc w:val="center"/>
            </w:pPr>
            <w:r>
              <w:t xml:space="preserve">Establishment </w:t>
            </w:r>
          </w:p>
          <w:p w:rsidR="004366A0" w:rsidRDefault="004366A0" w:rsidP="00007446"/>
          <w:p w:rsidR="004366A0" w:rsidRDefault="004366A0" w:rsidP="00007446">
            <w:r>
              <w:t>1.</w:t>
            </w:r>
            <w:r>
              <w:tab/>
              <w:t xml:space="preserve">The International Marine Aids to Navigation </w:t>
            </w:r>
            <w:del w:id="5" w:author="Dean, Mary" w:date="2013-08-28T00:55:00Z">
              <w:r w:rsidR="003E2A29" w:rsidDel="003E2A29">
                <w:delText>Association</w:delText>
              </w:r>
              <w:r w:rsidR="00B60359" w:rsidDel="003E2A29">
                <w:delText xml:space="preserve"> </w:delText>
              </w:r>
            </w:del>
            <w:ins w:id="6" w:author="Dean, Mary" w:date="2013-08-28T00:55:00Z">
              <w:r w:rsidR="003E2A29">
                <w:t xml:space="preserve">Organisation </w:t>
              </w:r>
            </w:ins>
            <w:r w:rsidR="00B60359">
              <w:t>i</w:t>
            </w:r>
            <w:r>
              <w:t xml:space="preserve">s hereby established as an international organization and shall be known as IALA. </w:t>
            </w:r>
          </w:p>
          <w:p w:rsidR="004366A0" w:rsidRDefault="004366A0" w:rsidP="00007446"/>
          <w:p w:rsidR="004366A0" w:rsidRDefault="004366A0" w:rsidP="00007446">
            <w:r>
              <w:t>2.</w:t>
            </w:r>
            <w:r>
              <w:tab/>
              <w:t>Unless otherwise decided by the Council IALA shall have its seat in the vicinity of Paris, France.</w:t>
            </w:r>
          </w:p>
          <w:p w:rsidR="004366A0" w:rsidRDefault="004366A0" w:rsidP="00007446"/>
          <w:p w:rsidR="004366A0" w:rsidRDefault="004366A0" w:rsidP="00007446">
            <w:r>
              <w:t>3.</w:t>
            </w:r>
            <w:r>
              <w:tab/>
              <w:t>The official language</w:t>
            </w:r>
            <w:r w:rsidR="00B60359">
              <w:t>s</w:t>
            </w:r>
            <w:r>
              <w:t xml:space="preserve"> of IALA shall be English</w:t>
            </w:r>
            <w:ins w:id="7" w:author="Dean, Mary" w:date="2013-08-28T00:56:00Z">
              <w:r w:rsidR="003E2A29">
                <w:t>,</w:t>
              </w:r>
            </w:ins>
            <w:r w:rsidR="003E2A29">
              <w:t xml:space="preserve"> </w:t>
            </w:r>
            <w:del w:id="8" w:author="Dean, Mary" w:date="2013-08-28T00:56:00Z">
              <w:r w:rsidR="003E2A29" w:rsidDel="003E2A29">
                <w:delText>and</w:delText>
              </w:r>
              <w:r w:rsidR="00B60359" w:rsidDel="003E2A29">
                <w:delText xml:space="preserve"> </w:delText>
              </w:r>
            </w:del>
            <w:r w:rsidR="00B60359">
              <w:t>French</w:t>
            </w:r>
            <w:ins w:id="9" w:author="Dean, Mary" w:date="2013-08-28T00:56:00Z">
              <w:r w:rsidR="003E2A29">
                <w:t xml:space="preserve"> and Spanish</w:t>
              </w:r>
            </w:ins>
            <w:r>
              <w:t>.</w:t>
            </w:r>
          </w:p>
          <w:p w:rsidR="004366A0" w:rsidRDefault="004366A0" w:rsidP="00007446"/>
          <w:p w:rsidR="004366A0" w:rsidRDefault="004366A0" w:rsidP="003E2A29">
            <w:r>
              <w:t>4.</w:t>
            </w:r>
            <w:r>
              <w:tab/>
              <w:t xml:space="preserve">The functions and operation of IALA shall be set forth in detail in the </w:t>
            </w:r>
            <w:r w:rsidR="00B60359">
              <w:t>General Regulation</w:t>
            </w:r>
            <w:r>
              <w:t>s, which are annexed to this Agreement but do not form an integral part thereof.</w:t>
            </w:r>
          </w:p>
        </w:tc>
        <w:tc>
          <w:tcPr>
            <w:tcW w:w="1591" w:type="dxa"/>
          </w:tcPr>
          <w:p w:rsidR="004366A0" w:rsidRDefault="004366A0" w:rsidP="00007446"/>
          <w:p w:rsidR="004366A0" w:rsidRDefault="004366A0" w:rsidP="00007446"/>
          <w:p w:rsidR="004366A0" w:rsidRDefault="004366A0" w:rsidP="00007446"/>
          <w:p w:rsidR="004366A0" w:rsidRDefault="004366A0" w:rsidP="00007446">
            <w:r>
              <w:t>IALA Constitution Art 1, 6</w:t>
            </w:r>
          </w:p>
          <w:p w:rsidR="004366A0" w:rsidRDefault="004366A0" w:rsidP="00007446">
            <w:r>
              <w:t>EFI Art 1</w:t>
            </w:r>
          </w:p>
          <w:p w:rsidR="004366A0" w:rsidRDefault="004366A0" w:rsidP="00007446"/>
          <w:p w:rsidR="004366A0" w:rsidRDefault="004366A0" w:rsidP="00007446"/>
          <w:p w:rsidR="004366A0" w:rsidRDefault="004366A0" w:rsidP="00007446"/>
          <w:p w:rsidR="004366A0" w:rsidRDefault="004366A0" w:rsidP="00007446"/>
          <w:p w:rsidR="004366A0" w:rsidRDefault="004366A0" w:rsidP="00007446">
            <w:r>
              <w:t>IHO Art XI</w:t>
            </w:r>
          </w:p>
        </w:tc>
        <w:tc>
          <w:tcPr>
            <w:tcW w:w="3544" w:type="dxa"/>
          </w:tcPr>
          <w:p w:rsidR="004366A0" w:rsidRDefault="004366A0" w:rsidP="00007446"/>
          <w:p w:rsidR="004366A0" w:rsidRDefault="004366A0" w:rsidP="00007446"/>
          <w:p w:rsidR="00B60359" w:rsidRDefault="00B60359" w:rsidP="00007446"/>
          <w:p w:rsidR="00B60359" w:rsidRDefault="00B60359" w:rsidP="00007446"/>
          <w:p w:rsidR="00B60359" w:rsidRDefault="00B60359" w:rsidP="00007446"/>
          <w:p w:rsidR="00B60359" w:rsidRDefault="00B60359" w:rsidP="00007446"/>
          <w:p w:rsidR="00B60359" w:rsidRDefault="00B60359" w:rsidP="00007446"/>
          <w:p w:rsidR="00B60359" w:rsidRDefault="00B60359" w:rsidP="00007446"/>
          <w:p w:rsidR="00B60359" w:rsidRDefault="00B60359" w:rsidP="00007446"/>
          <w:p w:rsidR="00B60359" w:rsidRDefault="00B60359" w:rsidP="00B60359">
            <w:r>
              <w:t>Appropriate for international organisation to recognise several official languages</w:t>
            </w:r>
          </w:p>
        </w:tc>
      </w:tr>
      <w:tr w:rsidR="004366A0" w:rsidTr="00007446">
        <w:tc>
          <w:tcPr>
            <w:tcW w:w="817" w:type="dxa"/>
          </w:tcPr>
          <w:p w:rsidR="004366A0" w:rsidRDefault="004366A0" w:rsidP="00007446">
            <w:pPr>
              <w:jc w:val="center"/>
            </w:pPr>
            <w:r>
              <w:t>4</w:t>
            </w:r>
          </w:p>
        </w:tc>
        <w:tc>
          <w:tcPr>
            <w:tcW w:w="8222" w:type="dxa"/>
          </w:tcPr>
          <w:p w:rsidR="004366A0" w:rsidRDefault="004366A0" w:rsidP="00007446">
            <w:pPr>
              <w:jc w:val="center"/>
            </w:pPr>
            <w:r>
              <w:t>Article 2</w:t>
            </w:r>
          </w:p>
          <w:p w:rsidR="004366A0" w:rsidRDefault="004366A0" w:rsidP="00007446">
            <w:pPr>
              <w:jc w:val="center"/>
            </w:pPr>
            <w:r>
              <w:t xml:space="preserve">Aim </w:t>
            </w:r>
          </w:p>
          <w:p w:rsidR="004366A0" w:rsidRDefault="004366A0" w:rsidP="00007446"/>
          <w:p w:rsidR="004366A0" w:rsidRDefault="004366A0" w:rsidP="00007446">
            <w:r>
              <w:t>1.</w:t>
            </w:r>
            <w:r>
              <w:tab/>
              <w:t>IALA shall have a consultative and purely technical nature.</w:t>
            </w:r>
          </w:p>
          <w:p w:rsidR="004366A0" w:rsidRDefault="004366A0" w:rsidP="00007446"/>
          <w:p w:rsidR="004366A0" w:rsidRDefault="004366A0" w:rsidP="00007446">
            <w:r>
              <w:t>2.</w:t>
            </w:r>
            <w:r>
              <w:tab/>
              <w:t xml:space="preserve"> It shall be the aim of IALA, for the benefit of the maritime community and the protection of the environment, to:</w:t>
            </w:r>
          </w:p>
          <w:p w:rsidR="004366A0" w:rsidRDefault="004366A0" w:rsidP="00007446">
            <w:pPr>
              <w:pStyle w:val="ListParagraph"/>
              <w:numPr>
                <w:ilvl w:val="0"/>
                <w:numId w:val="1"/>
              </w:numPr>
            </w:pPr>
            <w:r>
              <w:t xml:space="preserve">foster the safe, economic and efficient movement of vessels through the improvement and harmonisation of aids to navigation worldwide and by other appropriate means; </w:t>
            </w:r>
          </w:p>
          <w:p w:rsidR="004366A0" w:rsidRDefault="004366A0" w:rsidP="00007446">
            <w:pPr>
              <w:pStyle w:val="ListParagraph"/>
              <w:numPr>
                <w:ilvl w:val="0"/>
                <w:numId w:val="1"/>
              </w:numPr>
            </w:pPr>
            <w:r>
              <w:t>bring together services and organisations concerned with the</w:t>
            </w:r>
            <w:r w:rsidR="00B60359">
              <w:t xml:space="preserve"> </w:t>
            </w:r>
            <w:ins w:id="10" w:author="Dean, Mary" w:date="2013-08-28T00:57:00Z">
              <w:r w:rsidR="003E2A29">
                <w:t xml:space="preserve">regulation, </w:t>
              </w:r>
            </w:ins>
            <w:r w:rsidR="00B60359">
              <w:t>provision</w:t>
            </w:r>
            <w:ins w:id="11" w:author="Dean, Mary" w:date="2013-08-28T00:58:00Z">
              <w:r w:rsidR="003E2A29">
                <w:t>,</w:t>
              </w:r>
            </w:ins>
            <w:r w:rsidR="003E2A29">
              <w:t xml:space="preserve"> </w:t>
            </w:r>
            <w:del w:id="12" w:author="Dean, Mary" w:date="2013-08-28T00:58:00Z">
              <w:r w:rsidR="003E2A29" w:rsidDel="003E2A29">
                <w:delText xml:space="preserve">or </w:delText>
              </w:r>
            </w:del>
            <w:r>
              <w:t>maintenance</w:t>
            </w:r>
            <w:ins w:id="13" w:author="Dean, Mary" w:date="2013-08-28T00:58:00Z">
              <w:r w:rsidR="003E2A29">
                <w:t xml:space="preserve"> or operation</w:t>
              </w:r>
            </w:ins>
            <w:r w:rsidR="00B60359">
              <w:t xml:space="preserve"> </w:t>
            </w:r>
            <w:r>
              <w:t xml:space="preserve">of marine aids to navigation and allied activities at sea and on inland waterways; </w:t>
            </w:r>
          </w:p>
          <w:p w:rsidR="004366A0" w:rsidRDefault="004366A0" w:rsidP="00007446">
            <w:pPr>
              <w:pStyle w:val="ListParagraph"/>
              <w:numPr>
                <w:ilvl w:val="0"/>
                <w:numId w:val="1"/>
              </w:numPr>
            </w:pPr>
            <w:proofErr w:type="gramStart"/>
            <w:r>
              <w:t>promote</w:t>
            </w:r>
            <w:proofErr w:type="gramEnd"/>
            <w:r>
              <w:t xml:space="preserve"> access to technical cooperation on all matters related to development and transfer of expertise, science and technology in relation to </w:t>
            </w:r>
            <w:r>
              <w:lastRenderedPageBreak/>
              <w:t xml:space="preserve">marine aids to navigation. </w:t>
            </w:r>
          </w:p>
          <w:p w:rsidR="004366A0" w:rsidRDefault="004366A0" w:rsidP="00007446"/>
          <w:p w:rsidR="004366A0" w:rsidRDefault="004366A0" w:rsidP="00007446">
            <w:r>
              <w:t>3.</w:t>
            </w:r>
            <w:r>
              <w:tab/>
              <w:t xml:space="preserve">For the purposes of this Agreement the term ‘Marine Aid to Navigation ‘ means a device, system or service, </w:t>
            </w:r>
            <w:r w:rsidRPr="007C6B61">
              <w:t>external to a vessel</w:t>
            </w:r>
            <w:r>
              <w:t xml:space="preserve">, designed and operated to enhance safe and efficient navigation of individual vessels and/or vessel traffic. </w:t>
            </w:r>
          </w:p>
          <w:p w:rsidR="004366A0" w:rsidRDefault="004366A0" w:rsidP="00007446"/>
        </w:tc>
        <w:tc>
          <w:tcPr>
            <w:tcW w:w="1591" w:type="dxa"/>
          </w:tcPr>
          <w:p w:rsidR="004366A0" w:rsidRDefault="004366A0" w:rsidP="00007446"/>
          <w:p w:rsidR="004366A0" w:rsidRDefault="004366A0" w:rsidP="00007446">
            <w:r>
              <w:t>IALA Constitution Art 2</w:t>
            </w:r>
          </w:p>
          <w:p w:rsidR="004366A0" w:rsidRDefault="004366A0" w:rsidP="00007446">
            <w:r>
              <w:t>IHO Art II</w:t>
            </w:r>
          </w:p>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r>
              <w:t>UNCLOS Art 266</w:t>
            </w:r>
          </w:p>
          <w:p w:rsidR="004366A0" w:rsidRDefault="004366A0" w:rsidP="00007446"/>
          <w:p w:rsidR="004366A0" w:rsidRDefault="004366A0" w:rsidP="00007446"/>
          <w:p w:rsidR="004366A0" w:rsidRDefault="004366A0" w:rsidP="00007446">
            <w:r>
              <w:t>IALA Constitution Art 1</w:t>
            </w:r>
          </w:p>
          <w:p w:rsidR="004366A0" w:rsidRDefault="004366A0" w:rsidP="00007446"/>
        </w:tc>
        <w:tc>
          <w:tcPr>
            <w:tcW w:w="3544" w:type="dxa"/>
          </w:tcPr>
          <w:p w:rsidR="004366A0" w:rsidRDefault="004366A0" w:rsidP="00007446"/>
          <w:p w:rsidR="007E1BCC" w:rsidRDefault="004366A0" w:rsidP="00007446">
            <w:r>
              <w:t>Functions from IALA Constitution</w:t>
            </w:r>
            <w:r w:rsidR="007E1BCC">
              <w:t>.</w:t>
            </w:r>
          </w:p>
          <w:p w:rsidR="007E1BCC" w:rsidRDefault="007E1BCC" w:rsidP="00007446"/>
          <w:p w:rsidR="004366A0" w:rsidRDefault="007E1BCC" w:rsidP="00007446">
            <w:r>
              <w:t>(</w:t>
            </w:r>
            <w:r w:rsidR="004366A0">
              <w:t>Arts 3 and 4</w:t>
            </w:r>
            <w:r>
              <w:t xml:space="preserve"> of Constitution </w:t>
            </w:r>
            <w:r w:rsidR="004366A0">
              <w:t xml:space="preserve">to </w:t>
            </w:r>
            <w:r w:rsidR="00B60359">
              <w:t>General Regulation</w:t>
            </w:r>
            <w:r w:rsidR="004366A0">
              <w:t xml:space="preserve">s. See also Art 17.9 re </w:t>
            </w:r>
            <w:r w:rsidR="005C1E37">
              <w:t>draft</w:t>
            </w:r>
            <w:r w:rsidR="004366A0">
              <w:t xml:space="preserve"> </w:t>
            </w:r>
            <w:r w:rsidR="00B60359">
              <w:t>General Regulation</w:t>
            </w:r>
            <w:r w:rsidR="004366A0">
              <w:t>s</w:t>
            </w:r>
            <w:r>
              <w:t>)</w:t>
            </w:r>
            <w:r w:rsidR="004366A0">
              <w:t xml:space="preserve">. </w:t>
            </w:r>
          </w:p>
          <w:p w:rsidR="004366A0" w:rsidRDefault="004366A0" w:rsidP="00007446"/>
          <w:p w:rsidR="007E1BCC" w:rsidRDefault="007E1BCC" w:rsidP="007E1BCC"/>
          <w:p w:rsidR="007E1BCC" w:rsidRDefault="007E1BCC" w:rsidP="007E1BCC"/>
          <w:p w:rsidR="007E1BCC" w:rsidRDefault="007E1BCC" w:rsidP="007E1BCC"/>
          <w:p w:rsidR="007E1BCC" w:rsidRDefault="007E1BCC" w:rsidP="007E1BCC"/>
          <w:p w:rsidR="007E1BCC" w:rsidRDefault="007E1BCC" w:rsidP="007E1BCC"/>
          <w:p w:rsidR="007E1BCC" w:rsidRDefault="007E1BCC" w:rsidP="007E1BCC"/>
          <w:p w:rsidR="004366A0" w:rsidRDefault="004366A0" w:rsidP="007E1BCC">
            <w:r>
              <w:t xml:space="preserve">Item (c) </w:t>
            </w:r>
            <w:r w:rsidR="007E1BCC">
              <w:t>added</w:t>
            </w:r>
            <w:r>
              <w:t xml:space="preserve"> to cover the WWA activities</w:t>
            </w:r>
          </w:p>
          <w:p w:rsidR="004366A0" w:rsidRDefault="004366A0" w:rsidP="00007446"/>
          <w:p w:rsidR="004366A0" w:rsidRDefault="004366A0" w:rsidP="00007446"/>
          <w:p w:rsidR="007E1BCC" w:rsidRDefault="007E1BCC" w:rsidP="00007446"/>
        </w:tc>
      </w:tr>
      <w:tr w:rsidR="004366A0" w:rsidTr="00007446">
        <w:tc>
          <w:tcPr>
            <w:tcW w:w="817" w:type="dxa"/>
          </w:tcPr>
          <w:p w:rsidR="004366A0" w:rsidRDefault="004366A0" w:rsidP="00007446">
            <w:pPr>
              <w:jc w:val="center"/>
            </w:pPr>
            <w:r>
              <w:lastRenderedPageBreak/>
              <w:t>5</w:t>
            </w:r>
          </w:p>
        </w:tc>
        <w:tc>
          <w:tcPr>
            <w:tcW w:w="8222" w:type="dxa"/>
          </w:tcPr>
          <w:p w:rsidR="004366A0" w:rsidRDefault="004366A0" w:rsidP="00007446">
            <w:pPr>
              <w:jc w:val="center"/>
            </w:pPr>
            <w:r>
              <w:t>Article 3</w:t>
            </w:r>
          </w:p>
          <w:p w:rsidR="004366A0" w:rsidRDefault="004366A0" w:rsidP="00007446">
            <w:r>
              <w:t xml:space="preserve">Membership Categories </w:t>
            </w:r>
          </w:p>
          <w:p w:rsidR="004366A0" w:rsidRDefault="004366A0" w:rsidP="00007446"/>
          <w:p w:rsidR="004366A0" w:rsidRDefault="004366A0" w:rsidP="007E1BCC">
            <w:pPr>
              <w:pStyle w:val="ListParagraph"/>
              <w:numPr>
                <w:ilvl w:val="0"/>
                <w:numId w:val="2"/>
              </w:numPr>
            </w:pPr>
            <w:r>
              <w:t>IALA shall be comprised of National members, Affiliate members, Associate members, Industrial members and other members.</w:t>
            </w:r>
          </w:p>
          <w:p w:rsidR="004366A0" w:rsidRDefault="004366A0" w:rsidP="00007446"/>
          <w:p w:rsidR="004366A0" w:rsidRDefault="004366A0" w:rsidP="004366A0">
            <w:pPr>
              <w:pStyle w:val="ListParagraph"/>
              <w:numPr>
                <w:ilvl w:val="0"/>
                <w:numId w:val="2"/>
              </w:numPr>
              <w:ind w:hanging="828"/>
            </w:pPr>
            <w:r>
              <w:t>The Contracting Parties shall be National members.</w:t>
            </w:r>
          </w:p>
          <w:p w:rsidR="004366A0" w:rsidRDefault="004366A0" w:rsidP="00007446">
            <w:pPr>
              <w:pStyle w:val="ListParagraph"/>
            </w:pPr>
          </w:p>
          <w:p w:rsidR="004366A0" w:rsidRDefault="004366A0" w:rsidP="004366A0">
            <w:pPr>
              <w:pStyle w:val="ListParagraph"/>
              <w:numPr>
                <w:ilvl w:val="0"/>
                <w:numId w:val="2"/>
              </w:numPr>
              <w:ind w:hanging="828"/>
            </w:pPr>
            <w:r>
              <w:t xml:space="preserve">The </w:t>
            </w:r>
            <w:r w:rsidR="00B60359">
              <w:t>General Regulation</w:t>
            </w:r>
            <w:r>
              <w:t>s may make provision for:</w:t>
            </w:r>
          </w:p>
          <w:p w:rsidR="004366A0" w:rsidRDefault="004366A0" w:rsidP="00007446">
            <w:pPr>
              <w:ind w:left="-108"/>
            </w:pPr>
            <w:r>
              <w:tab/>
            </w:r>
            <w:r>
              <w:tab/>
              <w:t>(a)</w:t>
            </w:r>
            <w:r>
              <w:tab/>
              <w:t>Associate membership;</w:t>
            </w:r>
          </w:p>
          <w:p w:rsidR="004366A0" w:rsidRDefault="004366A0" w:rsidP="00007446">
            <w:pPr>
              <w:ind w:left="-108"/>
            </w:pPr>
            <w:r>
              <w:tab/>
            </w:r>
            <w:r>
              <w:tab/>
              <w:t>(b)</w:t>
            </w:r>
            <w:r>
              <w:tab/>
              <w:t>Industrial membership;</w:t>
            </w:r>
          </w:p>
          <w:p w:rsidR="004366A0" w:rsidRDefault="004366A0" w:rsidP="00007446">
            <w:pPr>
              <w:ind w:left="-108"/>
            </w:pPr>
            <w:r>
              <w:tab/>
            </w:r>
            <w:r>
              <w:tab/>
              <w:t>(c)</w:t>
            </w:r>
            <w:r>
              <w:tab/>
              <w:t>Affiliate membership;</w:t>
            </w:r>
            <w:r>
              <w:tab/>
            </w:r>
          </w:p>
          <w:p w:rsidR="004366A0" w:rsidRDefault="004366A0" w:rsidP="00007446">
            <w:pPr>
              <w:ind w:left="-108"/>
            </w:pPr>
            <w:r>
              <w:tab/>
            </w:r>
            <w:r>
              <w:tab/>
              <w:t xml:space="preserve">(c) </w:t>
            </w:r>
            <w:r>
              <w:tab/>
              <w:t>Other membership.</w:t>
            </w:r>
          </w:p>
          <w:p w:rsidR="004366A0" w:rsidRDefault="004366A0" w:rsidP="00007446">
            <w:pPr>
              <w:ind w:left="-108"/>
            </w:pPr>
          </w:p>
          <w:p w:rsidR="004366A0" w:rsidRDefault="004366A0" w:rsidP="00007446">
            <w:pPr>
              <w:ind w:left="-108"/>
            </w:pPr>
            <w:del w:id="14" w:author="Dean, Mary" w:date="2013-08-28T00:59:00Z">
              <w:r w:rsidDel="003E2A29">
                <w:delText>3</w:delText>
              </w:r>
            </w:del>
            <w:ins w:id="15" w:author="Dean, Mary" w:date="2013-08-28T00:59:00Z">
              <w:r w:rsidR="003E2A29">
                <w:t>4</w:t>
              </w:r>
            </w:ins>
            <w:r>
              <w:t>.</w:t>
            </w:r>
            <w:r>
              <w:tab/>
              <w:t xml:space="preserve">Any National member which is two years in arrears in making contributions required by the </w:t>
            </w:r>
            <w:r w:rsidR="00B60359">
              <w:t>General Regulation</w:t>
            </w:r>
            <w:r>
              <w:t>s shall be by decision of Council denied the rights and benefits conferred on National members by this Agreement until such time as the outstanding contributions have been paid.</w:t>
            </w:r>
          </w:p>
          <w:p w:rsidR="004366A0" w:rsidRDefault="004366A0" w:rsidP="00007446">
            <w:pPr>
              <w:ind w:left="-108"/>
            </w:pPr>
          </w:p>
          <w:p w:rsidR="004366A0" w:rsidRDefault="004366A0" w:rsidP="00007446">
            <w:pPr>
              <w:ind w:left="-108"/>
            </w:pPr>
            <w:del w:id="16" w:author="Dean, Mary" w:date="2013-08-28T00:59:00Z">
              <w:r w:rsidDel="003E2A29">
                <w:delText>4</w:delText>
              </w:r>
            </w:del>
            <w:ins w:id="17" w:author="Dean, Mary" w:date="2013-08-28T00:59:00Z">
              <w:r w:rsidR="003E2A29">
                <w:t>5</w:t>
              </w:r>
            </w:ins>
            <w:r>
              <w:t>.</w:t>
            </w:r>
            <w:r>
              <w:tab/>
              <w:t>No member shall be liable, by reason of its status or participation in IALA, for acts, omissions or obligations of the Association.</w:t>
            </w:r>
          </w:p>
          <w:p w:rsidR="004366A0" w:rsidRDefault="004366A0" w:rsidP="00007446">
            <w:pPr>
              <w:ind w:left="-108"/>
            </w:pPr>
          </w:p>
          <w:p w:rsidR="004366A0" w:rsidRDefault="004366A0" w:rsidP="00007446">
            <w:pPr>
              <w:pStyle w:val="ListParagraph"/>
              <w:ind w:left="-108"/>
            </w:pPr>
          </w:p>
        </w:tc>
        <w:tc>
          <w:tcPr>
            <w:tcW w:w="1591" w:type="dxa"/>
          </w:tcPr>
          <w:p w:rsidR="004366A0" w:rsidRDefault="004366A0" w:rsidP="00007446"/>
          <w:p w:rsidR="004366A0" w:rsidRDefault="004366A0" w:rsidP="00007446">
            <w:r>
              <w:t>IALA Constitution Art 5.1</w:t>
            </w:r>
          </w:p>
          <w:p w:rsidR="004366A0" w:rsidRDefault="004366A0" w:rsidP="00007446">
            <w:r>
              <w:t>EFI Art 4</w:t>
            </w:r>
          </w:p>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r>
              <w:t>IHO Art XV</w:t>
            </w:r>
          </w:p>
        </w:tc>
        <w:tc>
          <w:tcPr>
            <w:tcW w:w="3544" w:type="dxa"/>
          </w:tcPr>
          <w:p w:rsidR="004366A0" w:rsidRDefault="004366A0" w:rsidP="00007446"/>
          <w:p w:rsidR="004366A0" w:rsidRDefault="004366A0" w:rsidP="00007446"/>
          <w:p w:rsidR="004366A0" w:rsidRDefault="004366A0" w:rsidP="00007446">
            <w:r>
              <w:t>Affiliate membership has been included as a transition category for non-contracting parties who were previously National members. See Art 17 below.</w:t>
            </w:r>
          </w:p>
          <w:p w:rsidR="004366A0" w:rsidRDefault="004366A0" w:rsidP="00007446"/>
          <w:p w:rsidR="004366A0" w:rsidRDefault="00B60359" w:rsidP="00007446">
            <w:r>
              <w:t>General Regulation</w:t>
            </w:r>
            <w:r w:rsidR="004366A0">
              <w:t>s to pick up remainder of IALA Constitution Art 5, including fees for Affiliate members.</w:t>
            </w:r>
          </w:p>
          <w:p w:rsidR="004366A0" w:rsidRDefault="004366A0" w:rsidP="00007446"/>
          <w:p w:rsidR="004366A0" w:rsidRDefault="004366A0" w:rsidP="00007446"/>
          <w:p w:rsidR="007E1BCC" w:rsidRDefault="007E1BCC" w:rsidP="00007446"/>
          <w:p w:rsidR="007E1BCC" w:rsidRDefault="007E1BCC" w:rsidP="00007446"/>
          <w:p w:rsidR="007E1BCC" w:rsidRDefault="007E1BCC" w:rsidP="00007446"/>
          <w:p w:rsidR="007E1BCC" w:rsidRDefault="007E1BCC" w:rsidP="00007446"/>
          <w:p w:rsidR="007E1BCC" w:rsidRDefault="007E1BCC" w:rsidP="00007446"/>
          <w:p w:rsidR="004366A0" w:rsidRDefault="004366A0" w:rsidP="00007446"/>
          <w:p w:rsidR="004366A0" w:rsidRDefault="007E1BCC" w:rsidP="00007446">
            <w:r>
              <w:t>G</w:t>
            </w:r>
            <w:r w:rsidR="004366A0">
              <w:t>eneral principles of international law</w:t>
            </w:r>
          </w:p>
        </w:tc>
      </w:tr>
      <w:tr w:rsidR="004366A0" w:rsidTr="00007446">
        <w:tc>
          <w:tcPr>
            <w:tcW w:w="817" w:type="dxa"/>
          </w:tcPr>
          <w:p w:rsidR="004366A0" w:rsidRDefault="004366A0" w:rsidP="00007446">
            <w:pPr>
              <w:jc w:val="center"/>
            </w:pPr>
            <w:r>
              <w:t>6</w:t>
            </w:r>
          </w:p>
        </w:tc>
        <w:tc>
          <w:tcPr>
            <w:tcW w:w="8222" w:type="dxa"/>
          </w:tcPr>
          <w:p w:rsidR="004366A0" w:rsidRDefault="004366A0" w:rsidP="00007446">
            <w:pPr>
              <w:jc w:val="center"/>
            </w:pPr>
            <w:r>
              <w:t>Article 4</w:t>
            </w:r>
          </w:p>
          <w:p w:rsidR="004366A0" w:rsidRDefault="004366A0" w:rsidP="00007446">
            <w:pPr>
              <w:jc w:val="center"/>
            </w:pPr>
            <w:r>
              <w:t>Structure of the Association</w:t>
            </w:r>
          </w:p>
          <w:p w:rsidR="004366A0" w:rsidRDefault="004366A0" w:rsidP="00007446"/>
          <w:p w:rsidR="004366A0" w:rsidRDefault="004366A0" w:rsidP="00007446">
            <w:r>
              <w:t>1.</w:t>
            </w:r>
            <w:r>
              <w:tab/>
              <w:t>IALA shall have as its principle organs the:</w:t>
            </w:r>
          </w:p>
          <w:p w:rsidR="004366A0" w:rsidRDefault="004366A0" w:rsidP="00007446">
            <w:r>
              <w:lastRenderedPageBreak/>
              <w:tab/>
              <w:t>(a)</w:t>
            </w:r>
            <w:r>
              <w:tab/>
              <w:t>General Assembly;</w:t>
            </w:r>
          </w:p>
          <w:p w:rsidR="004366A0" w:rsidRDefault="004366A0" w:rsidP="00007446">
            <w:r>
              <w:tab/>
              <w:t>(b)</w:t>
            </w:r>
            <w:r>
              <w:tab/>
              <w:t>Council;</w:t>
            </w:r>
          </w:p>
          <w:p w:rsidR="004366A0" w:rsidRDefault="004366A0" w:rsidP="00007446">
            <w:r>
              <w:tab/>
              <w:t>(d)</w:t>
            </w:r>
            <w:r>
              <w:tab/>
              <w:t>Secretariat.</w:t>
            </w:r>
          </w:p>
          <w:p w:rsidR="004366A0" w:rsidRDefault="004366A0" w:rsidP="00007446"/>
          <w:p w:rsidR="004366A0" w:rsidRDefault="004366A0" w:rsidP="00007446">
            <w:r>
              <w:t>2</w:t>
            </w:r>
            <w:r>
              <w:tab/>
              <w:t>Other subsidiary organs may be established, if the Council so decides, as necessary to support IALA’s activities.</w:t>
            </w:r>
          </w:p>
          <w:p w:rsidR="004366A0" w:rsidRDefault="004366A0" w:rsidP="00007446">
            <w:r>
              <w:t xml:space="preserve"> </w:t>
            </w:r>
          </w:p>
          <w:p w:rsidR="004366A0" w:rsidRDefault="004366A0" w:rsidP="00007446">
            <w:r>
              <w:t>3.</w:t>
            </w:r>
            <w:r>
              <w:tab/>
              <w:t xml:space="preserve">There shall be a President and Vice President of IALA elected in accordance with the </w:t>
            </w:r>
            <w:r w:rsidR="00B60359">
              <w:t>General Regulation</w:t>
            </w:r>
            <w:r>
              <w:t xml:space="preserve">s. </w:t>
            </w:r>
          </w:p>
          <w:p w:rsidR="004366A0" w:rsidRDefault="004366A0" w:rsidP="00007446"/>
          <w:p w:rsidR="004366A0" w:rsidRDefault="004366A0" w:rsidP="00007446">
            <w:r>
              <w:tab/>
            </w:r>
          </w:p>
        </w:tc>
        <w:tc>
          <w:tcPr>
            <w:tcW w:w="1591" w:type="dxa"/>
          </w:tcPr>
          <w:p w:rsidR="004366A0" w:rsidRDefault="004366A0" w:rsidP="00007446"/>
          <w:p w:rsidR="004366A0" w:rsidRDefault="004366A0" w:rsidP="00007446">
            <w:r>
              <w:t>IALA Constitution Art 7-9</w:t>
            </w:r>
          </w:p>
          <w:p w:rsidR="004366A0" w:rsidRDefault="004366A0" w:rsidP="00007446">
            <w:r>
              <w:lastRenderedPageBreak/>
              <w:t>WMO Art 4, 8(h)</w:t>
            </w:r>
          </w:p>
          <w:p w:rsidR="004366A0" w:rsidRDefault="004366A0" w:rsidP="00007446">
            <w:r>
              <w:t>IHO Art IV</w:t>
            </w:r>
          </w:p>
          <w:p w:rsidR="004366A0" w:rsidRDefault="004366A0" w:rsidP="00007446"/>
        </w:tc>
        <w:tc>
          <w:tcPr>
            <w:tcW w:w="3544" w:type="dxa"/>
          </w:tcPr>
          <w:p w:rsidR="004366A0" w:rsidRDefault="004366A0" w:rsidP="00007446"/>
          <w:p w:rsidR="004366A0" w:rsidRDefault="004366A0" w:rsidP="00007446"/>
        </w:tc>
      </w:tr>
      <w:tr w:rsidR="004366A0" w:rsidTr="00007446">
        <w:tc>
          <w:tcPr>
            <w:tcW w:w="817" w:type="dxa"/>
          </w:tcPr>
          <w:p w:rsidR="004366A0" w:rsidRDefault="004366A0" w:rsidP="00007446">
            <w:pPr>
              <w:jc w:val="center"/>
            </w:pPr>
            <w:r>
              <w:lastRenderedPageBreak/>
              <w:t>7</w:t>
            </w:r>
          </w:p>
        </w:tc>
        <w:tc>
          <w:tcPr>
            <w:tcW w:w="8222" w:type="dxa"/>
          </w:tcPr>
          <w:p w:rsidR="004366A0" w:rsidRDefault="004366A0" w:rsidP="00007446">
            <w:pPr>
              <w:tabs>
                <w:tab w:val="left" w:pos="756"/>
              </w:tabs>
              <w:ind w:left="1451" w:hanging="1451"/>
              <w:jc w:val="center"/>
            </w:pPr>
            <w:r>
              <w:t>Article 5</w:t>
            </w:r>
          </w:p>
          <w:p w:rsidR="004366A0" w:rsidRDefault="004366A0" w:rsidP="00007446">
            <w:pPr>
              <w:jc w:val="center"/>
            </w:pPr>
            <w:r>
              <w:t>The General Assembly</w:t>
            </w:r>
          </w:p>
          <w:p w:rsidR="004366A0" w:rsidRDefault="004366A0" w:rsidP="00007446">
            <w:pPr>
              <w:jc w:val="center"/>
            </w:pPr>
          </w:p>
          <w:p w:rsidR="004366A0" w:rsidRDefault="004366A0" w:rsidP="00007446">
            <w:r>
              <w:t>1.</w:t>
            </w:r>
            <w:r>
              <w:tab/>
              <w:t>The General Assembly is the primary decision-making body of IALA and shall:</w:t>
            </w:r>
          </w:p>
          <w:p w:rsidR="004366A0" w:rsidRDefault="004366A0" w:rsidP="00007446">
            <w:pPr>
              <w:tabs>
                <w:tab w:val="left" w:pos="743"/>
              </w:tabs>
              <w:ind w:left="1451" w:hanging="1451"/>
            </w:pPr>
            <w:r>
              <w:tab/>
              <w:t>(a)</w:t>
            </w:r>
            <w:r>
              <w:tab/>
              <w:t xml:space="preserve">meet at intervals not exceeding five (5) years in ordinary session, or otherwise as decided upon being convened by order of the Council, and be governed by the rules of procedure established in the </w:t>
            </w:r>
            <w:r w:rsidR="00B60359">
              <w:t>General Regulation</w:t>
            </w:r>
            <w:r>
              <w:t>s;</w:t>
            </w:r>
          </w:p>
          <w:p w:rsidR="004366A0" w:rsidRDefault="004366A0" w:rsidP="00007446">
            <w:r>
              <w:tab/>
              <w:t>(b)</w:t>
            </w:r>
            <w:r>
              <w:tab/>
              <w:t>set the policy framework for the Association;</w:t>
            </w:r>
          </w:p>
          <w:p w:rsidR="004366A0" w:rsidRDefault="004366A0" w:rsidP="00007446">
            <w:pPr>
              <w:tabs>
                <w:tab w:val="left" w:pos="743"/>
              </w:tabs>
              <w:ind w:left="1451" w:hanging="1451"/>
            </w:pPr>
            <w:r>
              <w:tab/>
              <w:t>(c)</w:t>
            </w:r>
            <w:r>
              <w:tab/>
              <w:t>make decisions on general issues of a technical, financial or administrative nature submitted by Council or the Secretariat,;</w:t>
            </w:r>
          </w:p>
          <w:p w:rsidR="004366A0" w:rsidRDefault="004366A0" w:rsidP="00007446">
            <w:r>
              <w:tab/>
              <w:t>(d)</w:t>
            </w:r>
            <w:r>
              <w:tab/>
            </w:r>
            <w:proofErr w:type="gramStart"/>
            <w:r>
              <w:t>elect</w:t>
            </w:r>
            <w:proofErr w:type="gramEnd"/>
            <w:r>
              <w:t xml:space="preserve"> the members of Council in accordance with the </w:t>
            </w:r>
            <w:r w:rsidR="00B60359">
              <w:t>General Regulation</w:t>
            </w:r>
            <w:r>
              <w:t>s.</w:t>
            </w:r>
          </w:p>
          <w:p w:rsidR="004366A0" w:rsidRDefault="004366A0" w:rsidP="00007446">
            <w:r>
              <w:tab/>
            </w:r>
          </w:p>
          <w:p w:rsidR="004366A0" w:rsidRDefault="004366A0" w:rsidP="00007446">
            <w:r>
              <w:t>2.</w:t>
            </w:r>
            <w:r>
              <w:tab/>
              <w:t>Each member from each membership category may attend each General Assembly.</w:t>
            </w:r>
          </w:p>
          <w:p w:rsidR="004366A0" w:rsidRDefault="004366A0" w:rsidP="00007446"/>
          <w:p w:rsidR="004366A0" w:rsidRDefault="004366A0" w:rsidP="00007446">
            <w:r>
              <w:t>3.</w:t>
            </w:r>
            <w:r>
              <w:tab/>
              <w:t>Only National members have voting rights in the General Assembly, and each National member shall:</w:t>
            </w:r>
          </w:p>
          <w:p w:rsidR="004366A0" w:rsidRDefault="004366A0" w:rsidP="00007446">
            <w:r>
              <w:t xml:space="preserve"> </w:t>
            </w:r>
            <w:r>
              <w:tab/>
              <w:t>(a)</w:t>
            </w:r>
            <w:r>
              <w:tab/>
              <w:t>have one vote; and</w:t>
            </w:r>
          </w:p>
          <w:p w:rsidR="004366A0" w:rsidRDefault="004366A0" w:rsidP="00007446">
            <w:pPr>
              <w:tabs>
                <w:tab w:val="left" w:pos="743"/>
              </w:tabs>
              <w:ind w:left="1451" w:hanging="1451"/>
            </w:pPr>
            <w:r>
              <w:tab/>
              <w:t>(b)</w:t>
            </w:r>
            <w:r>
              <w:tab/>
            </w:r>
            <w:proofErr w:type="gramStart"/>
            <w:r>
              <w:t>designate</w:t>
            </w:r>
            <w:proofErr w:type="gramEnd"/>
            <w:r>
              <w:t xml:space="preserve"> one of its delegates, who should be the  head of a national authority legally responsible for </w:t>
            </w:r>
            <w:proofErr w:type="spellStart"/>
            <w:r>
              <w:t>the</w:t>
            </w:r>
            <w:ins w:id="18" w:author="Dean, Mary" w:date="2013-08-28T01:00:00Z">
              <w:r w:rsidR="003E2A29">
                <w:t>regulation</w:t>
              </w:r>
              <w:proofErr w:type="spellEnd"/>
              <w:r w:rsidR="003E2A29">
                <w:t>,</w:t>
              </w:r>
            </w:ins>
            <w:r>
              <w:t xml:space="preserve"> provision, maintenance or </w:t>
            </w:r>
            <w:r>
              <w:lastRenderedPageBreak/>
              <w:t xml:space="preserve">operation of marine aids to navigation, </w:t>
            </w:r>
            <w:ins w:id="19" w:author="Dean, Mary" w:date="2013-08-28T01:00:00Z">
              <w:r w:rsidR="003E2A29">
                <w:t xml:space="preserve">or his or her representative </w:t>
              </w:r>
            </w:ins>
            <w:r>
              <w:t>as its principal delegate at the General Assembly.</w:t>
            </w:r>
          </w:p>
          <w:p w:rsidR="004366A0" w:rsidRDefault="004366A0" w:rsidP="00007446"/>
          <w:p w:rsidR="004366A0" w:rsidRDefault="004366A0" w:rsidP="00007446">
            <w:r>
              <w:t>4.Rules on voting</w:t>
            </w:r>
          </w:p>
          <w:p w:rsidR="004366A0" w:rsidRDefault="004366A0" w:rsidP="00007446">
            <w:pPr>
              <w:ind w:left="360"/>
            </w:pPr>
          </w:p>
          <w:p w:rsidR="004366A0" w:rsidRDefault="004366A0" w:rsidP="004366A0">
            <w:pPr>
              <w:pStyle w:val="ListParagraph"/>
              <w:numPr>
                <w:ilvl w:val="0"/>
                <w:numId w:val="3"/>
              </w:numPr>
            </w:pPr>
            <w:r>
              <w:t>Except where otherwise specified, decisions of the General Assembly are taken on a simple majority of the votes cast. In the event of a tie vote, the President shall have a second, and deciding, vote.</w:t>
            </w:r>
          </w:p>
          <w:p w:rsidR="004366A0" w:rsidRDefault="004366A0" w:rsidP="00007446"/>
          <w:p w:rsidR="004366A0" w:rsidRDefault="004366A0" w:rsidP="004366A0">
            <w:pPr>
              <w:pStyle w:val="ListParagraph"/>
              <w:numPr>
                <w:ilvl w:val="0"/>
                <w:numId w:val="3"/>
              </w:numPr>
            </w:pPr>
            <w:r>
              <w:t>The Council can decide as an emergency</w:t>
            </w:r>
            <w:r w:rsidR="007E1BCC">
              <w:t xml:space="preserve"> measure to carry out a postal or electronic</w:t>
            </w:r>
            <w:r>
              <w:t xml:space="preserve"> vote. Decisions by this method require a two-thirds majority of National members taking part in the vote.</w:t>
            </w:r>
          </w:p>
          <w:p w:rsidR="004366A0" w:rsidRDefault="004366A0" w:rsidP="00007446">
            <w:pPr>
              <w:rPr>
                <w:highlight w:val="yellow"/>
              </w:rPr>
            </w:pPr>
          </w:p>
          <w:p w:rsidR="004366A0" w:rsidRDefault="004366A0" w:rsidP="00007446"/>
        </w:tc>
        <w:tc>
          <w:tcPr>
            <w:tcW w:w="1591" w:type="dxa"/>
          </w:tcPr>
          <w:p w:rsidR="004366A0" w:rsidRDefault="004366A0" w:rsidP="00007446"/>
          <w:p w:rsidR="004366A0" w:rsidRDefault="004366A0" w:rsidP="00007446">
            <w:r>
              <w:t>IALA Constitution Art 7</w:t>
            </w:r>
          </w:p>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r>
              <w:t xml:space="preserve">EFI Art 6 </w:t>
            </w:r>
          </w:p>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r>
              <w:t>WMO Art 7(b)</w:t>
            </w:r>
          </w:p>
          <w:p w:rsidR="004366A0" w:rsidRDefault="004366A0" w:rsidP="00007446"/>
        </w:tc>
        <w:tc>
          <w:tcPr>
            <w:tcW w:w="3544" w:type="dxa"/>
          </w:tcPr>
          <w:p w:rsidR="004366A0" w:rsidRDefault="004366A0" w:rsidP="00007446"/>
          <w:p w:rsidR="004366A0" w:rsidRDefault="004366A0" w:rsidP="00007446">
            <w:pPr>
              <w:rPr>
                <w:color w:val="0070C0"/>
              </w:rPr>
            </w:pPr>
          </w:p>
          <w:p w:rsidR="004366A0" w:rsidRDefault="004366A0" w:rsidP="00007446">
            <w:pPr>
              <w:rPr>
                <w:color w:val="0070C0"/>
              </w:rPr>
            </w:pPr>
          </w:p>
          <w:p w:rsidR="004366A0" w:rsidRPr="007E1BCC" w:rsidRDefault="007E1BCC" w:rsidP="00007446">
            <w:pPr>
              <w:spacing w:after="200" w:line="276" w:lineRule="auto"/>
            </w:pPr>
            <w:r>
              <w:t>Existing IALA Constitution r</w:t>
            </w:r>
            <w:r w:rsidR="004366A0" w:rsidRPr="007E1BCC">
              <w:t xml:space="preserve">eferences </w:t>
            </w:r>
            <w:r>
              <w:t>allowing</w:t>
            </w:r>
            <w:r w:rsidR="004366A0" w:rsidRPr="007E1BCC">
              <w:t xml:space="preserve"> the G</w:t>
            </w:r>
            <w:r>
              <w:t xml:space="preserve">eneral Assembly to </w:t>
            </w:r>
            <w:r w:rsidR="004366A0" w:rsidRPr="007E1BCC">
              <w:t>chang</w:t>
            </w:r>
            <w:r>
              <w:t xml:space="preserve">e </w:t>
            </w:r>
            <w:r w:rsidR="004366A0" w:rsidRPr="007E1BCC">
              <w:t xml:space="preserve">the Constitution have </w:t>
            </w:r>
            <w:r>
              <w:t>not been replicated.</w:t>
            </w:r>
          </w:p>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7E1BCC" w:rsidRDefault="007E1BCC" w:rsidP="00007446"/>
          <w:p w:rsidR="007E1BCC" w:rsidRPr="003D79BF" w:rsidRDefault="007E1BCC" w:rsidP="00007446">
            <w:r>
              <w:t>Clarification of these required in General Regulations.</w:t>
            </w:r>
          </w:p>
        </w:tc>
      </w:tr>
      <w:tr w:rsidR="004366A0" w:rsidTr="00007446">
        <w:tc>
          <w:tcPr>
            <w:tcW w:w="817" w:type="dxa"/>
          </w:tcPr>
          <w:p w:rsidR="004366A0" w:rsidRDefault="004366A0" w:rsidP="00007446">
            <w:pPr>
              <w:jc w:val="center"/>
            </w:pPr>
            <w:r>
              <w:lastRenderedPageBreak/>
              <w:t>8</w:t>
            </w:r>
          </w:p>
        </w:tc>
        <w:tc>
          <w:tcPr>
            <w:tcW w:w="8222" w:type="dxa"/>
          </w:tcPr>
          <w:p w:rsidR="004366A0" w:rsidRDefault="004366A0" w:rsidP="00007446">
            <w:pPr>
              <w:jc w:val="center"/>
            </w:pPr>
            <w:r>
              <w:t>Article 6</w:t>
            </w:r>
          </w:p>
          <w:p w:rsidR="004366A0" w:rsidRDefault="004366A0" w:rsidP="00007446">
            <w:pPr>
              <w:jc w:val="center"/>
            </w:pPr>
            <w:r>
              <w:t>The Council</w:t>
            </w:r>
          </w:p>
          <w:p w:rsidR="004366A0" w:rsidRDefault="004366A0" w:rsidP="00007446"/>
          <w:p w:rsidR="004366A0" w:rsidRDefault="004366A0" w:rsidP="00007446">
            <w:r>
              <w:tab/>
              <w:t>The Council is the executive organ of IALA and shall be responsible for directing the activities of the Association.</w:t>
            </w:r>
          </w:p>
          <w:p w:rsidR="004366A0" w:rsidRDefault="004366A0" w:rsidP="00007446"/>
          <w:p w:rsidR="004366A0" w:rsidRDefault="004366A0" w:rsidP="00007446">
            <w:r>
              <w:t xml:space="preserve"> 1.</w:t>
            </w:r>
            <w:r>
              <w:tab/>
              <w:t>The Council shall consist of up to twenty one (21) elected National Members and three (3) non-elected National Members.</w:t>
            </w:r>
          </w:p>
          <w:p w:rsidR="004366A0" w:rsidRDefault="004366A0" w:rsidP="00007446"/>
          <w:p w:rsidR="004366A0" w:rsidRDefault="004366A0" w:rsidP="00007446">
            <w:r>
              <w:t>2.</w:t>
            </w:r>
            <w:r>
              <w:tab/>
              <w:t>Elected councillors:</w:t>
            </w:r>
          </w:p>
          <w:p w:rsidR="004366A0" w:rsidRDefault="004366A0" w:rsidP="00007446">
            <w:r>
              <w:tab/>
              <w:t>(a)</w:t>
            </w:r>
            <w:r>
              <w:tab/>
              <w:t>shall be elected by ballot</w:t>
            </w:r>
            <w:r>
              <w:tab/>
            </w:r>
          </w:p>
          <w:p w:rsidR="004366A0" w:rsidRDefault="004366A0" w:rsidP="00007446">
            <w:r>
              <w:tab/>
              <w:t>(b)</w:t>
            </w:r>
            <w:r>
              <w:tab/>
              <w:t>will, so far as is possible, be drawn from different regions of the world;</w:t>
            </w:r>
          </w:p>
          <w:p w:rsidR="004366A0" w:rsidRDefault="004366A0" w:rsidP="00007446"/>
          <w:p w:rsidR="004366A0" w:rsidRDefault="004366A0" w:rsidP="00007446">
            <w:r>
              <w:t>3.</w:t>
            </w:r>
            <w:r>
              <w:tab/>
              <w:t>Non-elected councillors will include:</w:t>
            </w:r>
          </w:p>
          <w:p w:rsidR="004366A0" w:rsidRDefault="004366A0" w:rsidP="00007446">
            <w:pPr>
              <w:tabs>
                <w:tab w:val="left" w:pos="743"/>
              </w:tabs>
              <w:ind w:left="1451" w:hanging="1451"/>
            </w:pPr>
            <w:r>
              <w:tab/>
              <w:t>(a)</w:t>
            </w:r>
            <w:r>
              <w:tab/>
              <w:t>the National member of the State in which the seat of IALA is located (“Host Nation”);</w:t>
            </w:r>
          </w:p>
          <w:p w:rsidR="004366A0" w:rsidRDefault="004366A0" w:rsidP="00007446">
            <w:pPr>
              <w:tabs>
                <w:tab w:val="left" w:pos="743"/>
              </w:tabs>
              <w:ind w:left="1451" w:hanging="1451"/>
            </w:pPr>
            <w:r>
              <w:t xml:space="preserve"> </w:t>
            </w:r>
            <w:r>
              <w:tab/>
              <w:t>(b)</w:t>
            </w:r>
            <w:r>
              <w:tab/>
              <w:t xml:space="preserve"> the National member of the State in which the next  IALA Conference is to be held;</w:t>
            </w:r>
          </w:p>
          <w:p w:rsidR="004366A0" w:rsidRDefault="004366A0" w:rsidP="00007446">
            <w:pPr>
              <w:tabs>
                <w:tab w:val="left" w:pos="743"/>
              </w:tabs>
              <w:ind w:left="1451" w:hanging="1451"/>
            </w:pPr>
            <w:r>
              <w:tab/>
              <w:t>(c)</w:t>
            </w:r>
            <w:r>
              <w:tab/>
            </w:r>
            <w:proofErr w:type="gramStart"/>
            <w:r>
              <w:t>the</w:t>
            </w:r>
            <w:proofErr w:type="gramEnd"/>
            <w:r>
              <w:t xml:space="preserve"> National member of the State in which the last  IALA Conference was </w:t>
            </w:r>
            <w:r>
              <w:lastRenderedPageBreak/>
              <w:t>held.</w:t>
            </w:r>
          </w:p>
          <w:p w:rsidR="004366A0" w:rsidRDefault="004366A0" w:rsidP="00007446">
            <w:pPr>
              <w:tabs>
                <w:tab w:val="left" w:pos="743"/>
              </w:tabs>
              <w:ind w:left="1451" w:hanging="1451"/>
            </w:pPr>
          </w:p>
          <w:p w:rsidR="004366A0" w:rsidRDefault="004366A0" w:rsidP="00007446">
            <w:pPr>
              <w:tabs>
                <w:tab w:val="left" w:pos="743"/>
              </w:tabs>
            </w:pPr>
            <w:r>
              <w:t>4.</w:t>
            </w:r>
            <w:r>
              <w:tab/>
              <w:t xml:space="preserve">National Members at Council shall be represented by the head of a </w:t>
            </w:r>
            <w:del w:id="20" w:author="Dean, Mary" w:date="2013-08-28T01:01:00Z">
              <w:r w:rsidDel="003E2A29">
                <w:delText>technical body</w:delText>
              </w:r>
            </w:del>
            <w:ins w:id="21" w:author="Dean, Mary" w:date="2013-08-28T01:01:00Z">
              <w:r w:rsidR="003E2A29">
                <w:t>national authority legally</w:t>
              </w:r>
            </w:ins>
            <w:r>
              <w:t xml:space="preserve"> responsible for the</w:t>
            </w:r>
            <w:ins w:id="22" w:author="Dean, Mary" w:date="2013-08-28T01:01:00Z">
              <w:r w:rsidR="003E2A29">
                <w:t xml:space="preserve"> regulation,</w:t>
              </w:r>
            </w:ins>
            <w:r>
              <w:t xml:space="preserve"> provision, maintenance or operation of marine aids to navigation of each National member</w:t>
            </w:r>
            <w:ins w:id="23" w:author="Dean, Mary" w:date="2013-08-28T01:01:00Z">
              <w:r w:rsidR="003E2A29">
                <w:t>, or his or her representative</w:t>
              </w:r>
            </w:ins>
            <w:r>
              <w:t>.</w:t>
            </w:r>
          </w:p>
          <w:p w:rsidR="004366A0" w:rsidRDefault="004366A0" w:rsidP="00007446">
            <w:pPr>
              <w:tabs>
                <w:tab w:val="left" w:pos="743"/>
              </w:tabs>
            </w:pPr>
          </w:p>
          <w:p w:rsidR="004366A0" w:rsidRDefault="004366A0" w:rsidP="00007446">
            <w:pPr>
              <w:tabs>
                <w:tab w:val="left" w:pos="743"/>
              </w:tabs>
            </w:pPr>
            <w:r>
              <w:t>5.</w:t>
            </w:r>
            <w:r>
              <w:tab/>
              <w:t>The office of councillor is honorary.</w:t>
            </w:r>
          </w:p>
          <w:p w:rsidR="004366A0" w:rsidRDefault="004366A0" w:rsidP="00007446">
            <w:pPr>
              <w:tabs>
                <w:tab w:val="left" w:pos="743"/>
              </w:tabs>
            </w:pPr>
          </w:p>
          <w:p w:rsidR="004366A0" w:rsidRDefault="004366A0" w:rsidP="00007446">
            <w:pPr>
              <w:tabs>
                <w:tab w:val="left" w:pos="743"/>
              </w:tabs>
            </w:pPr>
            <w:r>
              <w:t>6.</w:t>
            </w:r>
            <w:r>
              <w:tab/>
              <w:t xml:space="preserve">The Council shall meet at least annually and will operate in accordance with the </w:t>
            </w:r>
            <w:r w:rsidR="00B60359">
              <w:t>General Regulation</w:t>
            </w:r>
            <w:r>
              <w:t>s.</w:t>
            </w:r>
          </w:p>
          <w:p w:rsidR="004366A0" w:rsidRDefault="004366A0" w:rsidP="00007446">
            <w:pPr>
              <w:tabs>
                <w:tab w:val="left" w:pos="743"/>
              </w:tabs>
            </w:pPr>
          </w:p>
          <w:p w:rsidR="004366A0" w:rsidRDefault="004366A0" w:rsidP="00007446">
            <w:pPr>
              <w:tabs>
                <w:tab w:val="left" w:pos="743"/>
              </w:tabs>
            </w:pPr>
            <w:r>
              <w:t>7.</w:t>
            </w:r>
            <w:r>
              <w:tab/>
              <w:t>The Council will, amongst other things:</w:t>
            </w:r>
          </w:p>
          <w:p w:rsidR="004366A0" w:rsidRDefault="004366A0" w:rsidP="00007446">
            <w:pPr>
              <w:tabs>
                <w:tab w:val="left" w:pos="743"/>
              </w:tabs>
              <w:ind w:left="1451" w:hanging="1451"/>
            </w:pPr>
            <w:r>
              <w:tab/>
              <w:t>(a)</w:t>
            </w:r>
            <w:r>
              <w:tab/>
              <w:t>appoint a Secretary General to act as legal representative and Chief Executive of IALA;</w:t>
            </w:r>
          </w:p>
          <w:p w:rsidR="004366A0" w:rsidRDefault="004366A0" w:rsidP="00007446">
            <w:pPr>
              <w:tabs>
                <w:tab w:val="left" w:pos="743"/>
              </w:tabs>
              <w:ind w:left="1451" w:hanging="1451"/>
            </w:pPr>
            <w:r>
              <w:tab/>
              <w:t>(b)</w:t>
            </w:r>
            <w:r>
              <w:tab/>
              <w:t>determine the powers, responsibilities and terms of engagement of the Secretary General, including those necessary for the establishment and management of the Secretariat;</w:t>
            </w:r>
          </w:p>
          <w:p w:rsidR="004366A0" w:rsidRDefault="004366A0" w:rsidP="00007446">
            <w:pPr>
              <w:tabs>
                <w:tab w:val="left" w:pos="743"/>
              </w:tabs>
              <w:ind w:left="1451" w:hanging="1451"/>
            </w:pPr>
            <w:r>
              <w:tab/>
              <w:t>(c)</w:t>
            </w:r>
            <w:r>
              <w:tab/>
              <w:t xml:space="preserve"> implement the policy of IALA as determined by the General Assembly;</w:t>
            </w:r>
          </w:p>
          <w:p w:rsidR="004366A0" w:rsidRDefault="004366A0" w:rsidP="00007446">
            <w:pPr>
              <w:tabs>
                <w:tab w:val="left" w:pos="743"/>
              </w:tabs>
              <w:ind w:left="1451" w:hanging="1451"/>
            </w:pPr>
            <w:r>
              <w:tab/>
              <w:t>(d)</w:t>
            </w:r>
            <w:r>
              <w:tab/>
              <w:t>establish Committees and other bodies as it deems necessary;</w:t>
            </w:r>
          </w:p>
          <w:p w:rsidR="004366A0" w:rsidRDefault="004366A0" w:rsidP="00007446">
            <w:pPr>
              <w:tabs>
                <w:tab w:val="left" w:pos="743"/>
              </w:tabs>
              <w:ind w:left="1451" w:hanging="1451"/>
            </w:pPr>
            <w:r>
              <w:tab/>
              <w:t>(e)</w:t>
            </w:r>
            <w:r>
              <w:tab/>
              <w:t>consider, and if required, approve the</w:t>
            </w:r>
            <w:ins w:id="24" w:author="Dean, Mary" w:date="2013-08-28T01:01:00Z">
              <w:r w:rsidR="003E2A29">
                <w:t xml:space="preserve"> Standards,</w:t>
              </w:r>
            </w:ins>
            <w:r>
              <w:t xml:space="preserve"> Recommendations, Guidelines, Manuals and submissions developed by Committees;</w:t>
            </w:r>
          </w:p>
          <w:p w:rsidR="004366A0" w:rsidRDefault="004366A0" w:rsidP="00007446">
            <w:pPr>
              <w:tabs>
                <w:tab w:val="left" w:pos="743"/>
              </w:tabs>
              <w:ind w:left="1451" w:hanging="1451"/>
            </w:pPr>
            <w:r>
              <w:tab/>
              <w:t>(f)</w:t>
            </w:r>
            <w:r>
              <w:tab/>
              <w:t xml:space="preserve">Approve amendments to the </w:t>
            </w:r>
            <w:r w:rsidR="00B60359">
              <w:t>General Regulation</w:t>
            </w:r>
            <w:r>
              <w:t>s.</w:t>
            </w:r>
          </w:p>
          <w:p w:rsidR="004366A0" w:rsidRDefault="004366A0" w:rsidP="00007446">
            <w:pPr>
              <w:tabs>
                <w:tab w:val="left" w:pos="743"/>
              </w:tabs>
              <w:ind w:left="1451" w:hanging="1451"/>
            </w:pPr>
          </w:p>
        </w:tc>
        <w:tc>
          <w:tcPr>
            <w:tcW w:w="1591" w:type="dxa"/>
          </w:tcPr>
          <w:p w:rsidR="004366A0" w:rsidRDefault="004366A0" w:rsidP="00007446"/>
          <w:p w:rsidR="004366A0" w:rsidRDefault="004366A0" w:rsidP="00007446">
            <w:r>
              <w:t>IALA</w:t>
            </w:r>
          </w:p>
          <w:p w:rsidR="004366A0" w:rsidRDefault="004366A0" w:rsidP="00007446">
            <w:r>
              <w:t xml:space="preserve">Constitution Art 8 </w:t>
            </w:r>
          </w:p>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r>
              <w:t>WMO Art 6</w:t>
            </w:r>
          </w:p>
        </w:tc>
        <w:tc>
          <w:tcPr>
            <w:tcW w:w="3544" w:type="dxa"/>
          </w:tcPr>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7E1BCC" w:rsidP="00007446">
            <w:r>
              <w:t>Rules</w:t>
            </w:r>
            <w:r w:rsidR="004366A0">
              <w:t xml:space="preserve"> for </w:t>
            </w:r>
            <w:r>
              <w:t xml:space="preserve">Quorum and </w:t>
            </w:r>
            <w:r w:rsidR="004366A0">
              <w:t>replacement of councillors who cannot fulfil their term</w:t>
            </w:r>
            <w:r>
              <w:t xml:space="preserve"> to go in General Regulations.</w:t>
            </w:r>
            <w:r w:rsidR="004366A0">
              <w:t xml:space="preserve"> For example see EFI Art 2.d or IHO Art X.2 Also.</w:t>
            </w:r>
          </w:p>
          <w:p w:rsidR="004366A0" w:rsidRDefault="004366A0" w:rsidP="00007446"/>
        </w:tc>
      </w:tr>
      <w:tr w:rsidR="004366A0" w:rsidTr="00007446">
        <w:tc>
          <w:tcPr>
            <w:tcW w:w="817" w:type="dxa"/>
          </w:tcPr>
          <w:p w:rsidR="004366A0" w:rsidRDefault="004366A0" w:rsidP="00007446">
            <w:pPr>
              <w:jc w:val="center"/>
            </w:pPr>
            <w:r>
              <w:lastRenderedPageBreak/>
              <w:t>9</w:t>
            </w:r>
          </w:p>
        </w:tc>
        <w:tc>
          <w:tcPr>
            <w:tcW w:w="8222" w:type="dxa"/>
          </w:tcPr>
          <w:p w:rsidR="004366A0" w:rsidRDefault="004366A0" w:rsidP="00007446">
            <w:pPr>
              <w:jc w:val="center"/>
            </w:pPr>
            <w:r>
              <w:t>Article 7</w:t>
            </w:r>
          </w:p>
          <w:p w:rsidR="004366A0" w:rsidRDefault="004366A0" w:rsidP="00007446">
            <w:pPr>
              <w:jc w:val="center"/>
            </w:pPr>
            <w:r>
              <w:t>Committees &amp; Other Bodies</w:t>
            </w:r>
          </w:p>
          <w:p w:rsidR="004366A0" w:rsidRDefault="004366A0" w:rsidP="00007446"/>
          <w:p w:rsidR="004366A0" w:rsidRDefault="004366A0" w:rsidP="00007446">
            <w:r>
              <w:t>1.</w:t>
            </w:r>
            <w:r>
              <w:tab/>
              <w:t xml:space="preserve">Committees and other bodies may be established by the Council to support the endeavours of IALA and will operate in accordance with the </w:t>
            </w:r>
            <w:r w:rsidR="00B60359">
              <w:t>General Regulation</w:t>
            </w:r>
            <w:r>
              <w:t xml:space="preserve">s. </w:t>
            </w:r>
          </w:p>
          <w:p w:rsidR="004366A0" w:rsidRDefault="004366A0" w:rsidP="00007446"/>
        </w:tc>
        <w:tc>
          <w:tcPr>
            <w:tcW w:w="1591" w:type="dxa"/>
          </w:tcPr>
          <w:p w:rsidR="004366A0" w:rsidRDefault="004366A0" w:rsidP="00007446"/>
          <w:p w:rsidR="004366A0" w:rsidRDefault="004366A0" w:rsidP="00007446">
            <w:r>
              <w:t>IALA Constitution Art 9</w:t>
            </w:r>
          </w:p>
        </w:tc>
        <w:tc>
          <w:tcPr>
            <w:tcW w:w="3544" w:type="dxa"/>
          </w:tcPr>
          <w:p w:rsidR="004366A0" w:rsidRDefault="004366A0" w:rsidP="00007446"/>
          <w:p w:rsidR="004366A0" w:rsidRDefault="004366A0" w:rsidP="00007446"/>
        </w:tc>
      </w:tr>
      <w:tr w:rsidR="004366A0" w:rsidTr="00007446">
        <w:tc>
          <w:tcPr>
            <w:tcW w:w="817" w:type="dxa"/>
          </w:tcPr>
          <w:p w:rsidR="004366A0" w:rsidRDefault="004366A0" w:rsidP="00007446">
            <w:pPr>
              <w:jc w:val="center"/>
            </w:pPr>
            <w:r>
              <w:t>10</w:t>
            </w:r>
          </w:p>
        </w:tc>
        <w:tc>
          <w:tcPr>
            <w:tcW w:w="8222" w:type="dxa"/>
          </w:tcPr>
          <w:p w:rsidR="004366A0" w:rsidRDefault="004366A0" w:rsidP="00007446">
            <w:pPr>
              <w:jc w:val="center"/>
            </w:pPr>
            <w:r>
              <w:t>Article 8</w:t>
            </w:r>
          </w:p>
          <w:p w:rsidR="004366A0" w:rsidRDefault="004366A0" w:rsidP="00007446">
            <w:pPr>
              <w:jc w:val="center"/>
            </w:pPr>
            <w:r>
              <w:t>Secretariat</w:t>
            </w:r>
          </w:p>
          <w:p w:rsidR="004366A0" w:rsidRDefault="004366A0" w:rsidP="00007446"/>
          <w:p w:rsidR="004366A0" w:rsidRDefault="004366A0" w:rsidP="00007446">
            <w:r>
              <w:lastRenderedPageBreak/>
              <w:t>1.</w:t>
            </w:r>
            <w:r>
              <w:tab/>
              <w:t>The permanent Secretariat of IALA shall be comprised of the Secretary General and such technical and administrative staff as may be required for the work of IALA.</w:t>
            </w:r>
          </w:p>
          <w:p w:rsidR="004366A0" w:rsidRDefault="004366A0" w:rsidP="00007446"/>
          <w:p w:rsidR="004366A0" w:rsidRDefault="004366A0" w:rsidP="00007446">
            <w:r>
              <w:t>2.</w:t>
            </w:r>
            <w:r>
              <w:tab/>
              <w:t>The staff of the Secretariat shall be appointed on terms and conditions determined by the Secretary General and shall, under the leadership of the Secretary General:</w:t>
            </w:r>
          </w:p>
          <w:p w:rsidR="004366A0" w:rsidRDefault="004366A0" w:rsidP="00007446">
            <w:pPr>
              <w:tabs>
                <w:tab w:val="left" w:pos="770"/>
              </w:tabs>
              <w:ind w:left="1451" w:hanging="1559"/>
            </w:pPr>
            <w:r>
              <w:tab/>
              <w:t>(a)</w:t>
            </w:r>
            <w:r>
              <w:tab/>
              <w:t xml:space="preserve">support the work and administration of IALA; </w:t>
            </w:r>
          </w:p>
          <w:p w:rsidR="004366A0" w:rsidRDefault="004366A0" w:rsidP="00007446">
            <w:r>
              <w:tab/>
              <w:t xml:space="preserve"> (b)</w:t>
            </w:r>
            <w:r>
              <w:tab/>
            </w:r>
            <w:proofErr w:type="gramStart"/>
            <w:r>
              <w:t>operate</w:t>
            </w:r>
            <w:proofErr w:type="gramEnd"/>
            <w:r>
              <w:t xml:space="preserve"> in accordance with the </w:t>
            </w:r>
            <w:r w:rsidR="00B60359">
              <w:t>General Regulation</w:t>
            </w:r>
            <w:r>
              <w:t>s.</w:t>
            </w:r>
          </w:p>
          <w:p w:rsidR="004366A0" w:rsidRDefault="004366A0" w:rsidP="00007446"/>
          <w:p w:rsidR="004366A0" w:rsidRDefault="004366A0" w:rsidP="00007446">
            <w:r>
              <w:t>3.</w:t>
            </w:r>
            <w:r>
              <w:tab/>
              <w:t>In the performance of their duties the Secretariat shall not seek or receive instructions from any authority external to IALA. They shall refrain from any action which might adversely reflect on their position as international officers.</w:t>
            </w:r>
          </w:p>
          <w:p w:rsidR="004366A0" w:rsidRDefault="004366A0" w:rsidP="00007446">
            <w:pPr>
              <w:tabs>
                <w:tab w:val="left" w:pos="743"/>
              </w:tabs>
              <w:ind w:left="1451" w:hanging="1451"/>
            </w:pPr>
          </w:p>
        </w:tc>
        <w:tc>
          <w:tcPr>
            <w:tcW w:w="1591" w:type="dxa"/>
          </w:tcPr>
          <w:p w:rsidR="004366A0" w:rsidRDefault="004366A0" w:rsidP="00007446"/>
          <w:p w:rsidR="004366A0" w:rsidRDefault="004366A0" w:rsidP="00007446">
            <w:r>
              <w:t xml:space="preserve">IALA Constitution </w:t>
            </w:r>
            <w:r>
              <w:lastRenderedPageBreak/>
              <w:t>Art 8.2.2</w:t>
            </w:r>
          </w:p>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r>
              <w:t>WMO article 22(b)</w:t>
            </w:r>
          </w:p>
        </w:tc>
        <w:tc>
          <w:tcPr>
            <w:tcW w:w="3544" w:type="dxa"/>
          </w:tcPr>
          <w:p w:rsidR="004366A0" w:rsidRDefault="004366A0" w:rsidP="00007446"/>
        </w:tc>
      </w:tr>
      <w:tr w:rsidR="004366A0" w:rsidTr="00007446">
        <w:tc>
          <w:tcPr>
            <w:tcW w:w="817" w:type="dxa"/>
          </w:tcPr>
          <w:p w:rsidR="004366A0" w:rsidRDefault="004366A0" w:rsidP="00007446">
            <w:pPr>
              <w:jc w:val="center"/>
            </w:pPr>
            <w:r>
              <w:lastRenderedPageBreak/>
              <w:t>11</w:t>
            </w:r>
          </w:p>
        </w:tc>
        <w:tc>
          <w:tcPr>
            <w:tcW w:w="8222" w:type="dxa"/>
          </w:tcPr>
          <w:p w:rsidR="004366A0" w:rsidRDefault="004366A0" w:rsidP="00007446">
            <w:pPr>
              <w:jc w:val="center"/>
            </w:pPr>
            <w:r>
              <w:t>Article 9</w:t>
            </w:r>
          </w:p>
          <w:p w:rsidR="004366A0" w:rsidRDefault="004366A0" w:rsidP="00007446">
            <w:pPr>
              <w:jc w:val="center"/>
            </w:pPr>
            <w:r>
              <w:t>Funding and Expenditure</w:t>
            </w:r>
          </w:p>
          <w:p w:rsidR="004366A0" w:rsidRDefault="004366A0" w:rsidP="00007446"/>
          <w:p w:rsidR="004366A0" w:rsidRDefault="004366A0" w:rsidP="00007446">
            <w:r>
              <w:t>1.</w:t>
            </w:r>
            <w:r>
              <w:tab/>
              <w:t>The financial resources necessary for the functioning of IALA shall be provided by:</w:t>
            </w:r>
          </w:p>
          <w:p w:rsidR="004366A0" w:rsidRDefault="004366A0" w:rsidP="00007446">
            <w:r>
              <w:tab/>
              <w:t>(a)</w:t>
            </w:r>
            <w:r>
              <w:tab/>
              <w:t xml:space="preserve">membership contributions as determined in accordance with the </w:t>
            </w:r>
            <w:r w:rsidR="00B60359">
              <w:t>General Regulation</w:t>
            </w:r>
            <w:r>
              <w:t>s;</w:t>
            </w:r>
          </w:p>
          <w:p w:rsidR="004366A0" w:rsidRDefault="004366A0" w:rsidP="00007446">
            <w:r>
              <w:tab/>
              <w:t>(b)</w:t>
            </w:r>
            <w:r>
              <w:tab/>
            </w:r>
            <w:proofErr w:type="gramStart"/>
            <w:r>
              <w:t>donations</w:t>
            </w:r>
            <w:proofErr w:type="gramEnd"/>
            <w:r>
              <w:t>, bequests, grants, gifts and other sources permitted by law.</w:t>
            </w:r>
          </w:p>
          <w:p w:rsidR="004366A0" w:rsidRDefault="004366A0" w:rsidP="00007446"/>
          <w:p w:rsidR="004366A0" w:rsidRDefault="004366A0" w:rsidP="00007446">
            <w:r>
              <w:t>2.</w:t>
            </w:r>
            <w:r>
              <w:tab/>
              <w:t>The budget and accounts of IALA shall be approved by Council.</w:t>
            </w:r>
          </w:p>
          <w:p w:rsidR="004366A0" w:rsidRDefault="004366A0" w:rsidP="00007446"/>
          <w:p w:rsidR="004366A0" w:rsidRDefault="004366A0" w:rsidP="00007446">
            <w:r>
              <w:t>3.</w:t>
            </w:r>
            <w:r>
              <w:tab/>
              <w:t>After Council’s approval of the audited financial statements of IALA they shall be distributed to all members within 3 months.</w:t>
            </w:r>
          </w:p>
          <w:p w:rsidR="004366A0" w:rsidRDefault="004366A0" w:rsidP="00007446"/>
        </w:tc>
        <w:tc>
          <w:tcPr>
            <w:tcW w:w="1591" w:type="dxa"/>
          </w:tcPr>
          <w:p w:rsidR="004366A0" w:rsidRDefault="004366A0" w:rsidP="00007446"/>
          <w:p w:rsidR="004366A0" w:rsidRDefault="004366A0" w:rsidP="00007446">
            <w:r>
              <w:t xml:space="preserve">IALA Constitution Art 11 </w:t>
            </w:r>
          </w:p>
          <w:p w:rsidR="004366A0" w:rsidRDefault="004366A0" w:rsidP="00007446">
            <w:r>
              <w:t>EFI Art 10, 11</w:t>
            </w:r>
          </w:p>
          <w:p w:rsidR="004366A0" w:rsidRDefault="004366A0" w:rsidP="00007446">
            <w:r>
              <w:t>IHO Art XIV</w:t>
            </w:r>
          </w:p>
        </w:tc>
        <w:tc>
          <w:tcPr>
            <w:tcW w:w="3544" w:type="dxa"/>
          </w:tcPr>
          <w:p w:rsidR="004366A0" w:rsidRDefault="004366A0" w:rsidP="00007446"/>
        </w:tc>
      </w:tr>
      <w:tr w:rsidR="004366A0" w:rsidTr="00007446">
        <w:tc>
          <w:tcPr>
            <w:tcW w:w="817" w:type="dxa"/>
          </w:tcPr>
          <w:p w:rsidR="004366A0" w:rsidRDefault="004366A0" w:rsidP="00007446">
            <w:pPr>
              <w:jc w:val="center"/>
            </w:pPr>
            <w:r>
              <w:t>12</w:t>
            </w:r>
          </w:p>
        </w:tc>
        <w:tc>
          <w:tcPr>
            <w:tcW w:w="8222" w:type="dxa"/>
          </w:tcPr>
          <w:p w:rsidR="004366A0" w:rsidRDefault="004366A0" w:rsidP="00007446">
            <w:pPr>
              <w:jc w:val="center"/>
            </w:pPr>
            <w:r>
              <w:t>Article 10</w:t>
            </w:r>
          </w:p>
          <w:p w:rsidR="004366A0" w:rsidRDefault="004366A0" w:rsidP="00007446">
            <w:pPr>
              <w:jc w:val="center"/>
            </w:pPr>
            <w:r>
              <w:t>Legal personality, privileges and immunities</w:t>
            </w:r>
          </w:p>
          <w:p w:rsidR="004366A0" w:rsidRDefault="004366A0" w:rsidP="00007446"/>
          <w:p w:rsidR="004366A0" w:rsidRDefault="004366A0" w:rsidP="00007446">
            <w:r>
              <w:t>1.</w:t>
            </w:r>
            <w:r>
              <w:tab/>
              <w:t>IALA shall have international and domestic legal personality and have the capacity to:</w:t>
            </w:r>
          </w:p>
          <w:p w:rsidR="004366A0" w:rsidRDefault="004366A0" w:rsidP="00007446">
            <w:r>
              <w:tab/>
              <w:t xml:space="preserve">(a) contract; </w:t>
            </w:r>
          </w:p>
          <w:p w:rsidR="004366A0" w:rsidRDefault="004366A0" w:rsidP="00007446">
            <w:r>
              <w:lastRenderedPageBreak/>
              <w:tab/>
              <w:t xml:space="preserve">(b) acquire and dispose of immovable and movable property; and </w:t>
            </w:r>
          </w:p>
          <w:p w:rsidR="004366A0" w:rsidRDefault="004366A0" w:rsidP="00007446">
            <w:r>
              <w:tab/>
              <w:t xml:space="preserve">(c) </w:t>
            </w:r>
            <w:proofErr w:type="gramStart"/>
            <w:r>
              <w:t>institute</w:t>
            </w:r>
            <w:proofErr w:type="gramEnd"/>
            <w:r>
              <w:t xml:space="preserve"> and </w:t>
            </w:r>
            <w:del w:id="25" w:author="Dean, Mary" w:date="2013-08-28T01:02:00Z">
              <w:r w:rsidDel="003E2A29">
                <w:delText xml:space="preserve">defence </w:delText>
              </w:r>
            </w:del>
            <w:ins w:id="26" w:author="Dean, Mary" w:date="2013-08-28T01:02:00Z">
              <w:r w:rsidR="003E2A29">
                <w:t xml:space="preserve">defend </w:t>
              </w:r>
            </w:ins>
            <w:r>
              <w:t>itself in proceedings.</w:t>
            </w:r>
          </w:p>
          <w:p w:rsidR="004366A0" w:rsidRDefault="004366A0" w:rsidP="00007446"/>
          <w:p w:rsidR="004366A0" w:rsidRPr="007F668A" w:rsidRDefault="004366A0" w:rsidP="00007446">
            <w:pPr>
              <w:pStyle w:val="CommentText"/>
              <w:rPr>
                <w:sz w:val="22"/>
                <w:szCs w:val="22"/>
              </w:rPr>
            </w:pPr>
            <w:r>
              <w:t>2.</w:t>
            </w:r>
            <w:r>
              <w:tab/>
            </w:r>
            <w:r w:rsidRPr="007F668A">
              <w:rPr>
                <w:sz w:val="22"/>
                <w:szCs w:val="22"/>
              </w:rPr>
              <w:t xml:space="preserve"> Subject to the agreement of each National Member, IALA shall enjoy in the territory of the National Member such privileges and immunities as may be necessary for the fulfilment of its aim and for the exercise of its functions. IALA may cooperate with governments, organisations and other bodies, and conclude agreements with them.</w:t>
            </w:r>
            <w:ins w:id="27" w:author="Dean, Mary" w:date="2013-08-28T01:03:00Z">
              <w:r w:rsidR="003E2A29" w:rsidRPr="007F668A">
                <w:rPr>
                  <w:sz w:val="22"/>
                  <w:szCs w:val="22"/>
                </w:rPr>
                <w:t xml:space="preserve"> [In the territory of any National Member which is party to the Convention on Privileges and Immunities of the Specialized Agencies adopted by the General Assembly of the United Nations on 21 November 1947, such legal capacity, privileges and </w:t>
              </w:r>
            </w:ins>
            <w:ins w:id="28" w:author="Dean, Mary" w:date="2013-08-28T01:04:00Z">
              <w:r w:rsidR="003E2A29" w:rsidRPr="007F668A">
                <w:rPr>
                  <w:sz w:val="22"/>
                  <w:szCs w:val="22"/>
                </w:rPr>
                <w:t>immunities</w:t>
              </w:r>
            </w:ins>
            <w:ins w:id="29" w:author="Dean, Mary" w:date="2013-08-28T01:03:00Z">
              <w:r w:rsidR="003E2A29" w:rsidRPr="007F668A">
                <w:rPr>
                  <w:sz w:val="22"/>
                  <w:szCs w:val="22"/>
                </w:rPr>
                <w:t xml:space="preserve"> </w:t>
              </w:r>
            </w:ins>
            <w:ins w:id="30" w:author="Dean, Mary" w:date="2013-08-28T01:04:00Z">
              <w:r w:rsidR="003E2A29" w:rsidRPr="007F668A">
                <w:rPr>
                  <w:sz w:val="22"/>
                  <w:szCs w:val="22"/>
                </w:rPr>
                <w:t>shall be those defined in</w:t>
              </w:r>
            </w:ins>
            <w:ins w:id="31" w:author="Dean, Mary" w:date="2013-08-28T01:05:00Z">
              <w:r w:rsidR="003E2A29" w:rsidRPr="007F668A">
                <w:rPr>
                  <w:sz w:val="22"/>
                  <w:szCs w:val="22"/>
                </w:rPr>
                <w:t xml:space="preserve"> </w:t>
              </w:r>
            </w:ins>
            <w:ins w:id="32" w:author="Dean, Mary" w:date="2013-08-28T01:04:00Z">
              <w:r w:rsidR="003E2A29" w:rsidRPr="007F668A">
                <w:rPr>
                  <w:sz w:val="22"/>
                  <w:szCs w:val="22"/>
                </w:rPr>
                <w:t>t</w:t>
              </w:r>
            </w:ins>
            <w:ins w:id="33" w:author="Dean, Mary" w:date="2013-08-28T01:05:00Z">
              <w:r w:rsidR="003E2A29" w:rsidRPr="007F668A">
                <w:rPr>
                  <w:sz w:val="22"/>
                  <w:szCs w:val="22"/>
                </w:rPr>
                <w:t>he</w:t>
              </w:r>
            </w:ins>
            <w:ins w:id="34" w:author="Dean, Mary" w:date="2013-08-28T01:04:00Z">
              <w:r w:rsidR="003E2A29" w:rsidRPr="007F668A">
                <w:rPr>
                  <w:sz w:val="22"/>
                  <w:szCs w:val="22"/>
                </w:rPr>
                <w:t xml:space="preserve"> said Convention].</w:t>
              </w:r>
            </w:ins>
          </w:p>
          <w:p w:rsidR="004366A0" w:rsidRDefault="004366A0" w:rsidP="00007446"/>
        </w:tc>
        <w:tc>
          <w:tcPr>
            <w:tcW w:w="1591" w:type="dxa"/>
          </w:tcPr>
          <w:p w:rsidR="004366A0" w:rsidRDefault="004366A0" w:rsidP="00007446"/>
          <w:p w:rsidR="004366A0" w:rsidRDefault="004366A0" w:rsidP="00007446"/>
          <w:p w:rsidR="004366A0" w:rsidRDefault="004366A0" w:rsidP="00007446"/>
          <w:p w:rsidR="004366A0" w:rsidRDefault="004366A0" w:rsidP="00007446">
            <w:r>
              <w:t>EFI Art 12</w:t>
            </w:r>
          </w:p>
          <w:p w:rsidR="004366A0" w:rsidRDefault="004366A0" w:rsidP="00007446"/>
          <w:p w:rsidR="004366A0" w:rsidRDefault="004366A0" w:rsidP="00007446">
            <w:r>
              <w:t>WMO Art 27</w:t>
            </w:r>
          </w:p>
          <w:p w:rsidR="006760D1" w:rsidRDefault="006760D1" w:rsidP="00007446"/>
          <w:p w:rsidR="006760D1" w:rsidRDefault="006760D1" w:rsidP="00007446"/>
          <w:p w:rsidR="006760D1" w:rsidRDefault="006760D1" w:rsidP="00007446"/>
          <w:p w:rsidR="006760D1" w:rsidRDefault="006760D1" w:rsidP="00007446"/>
          <w:p w:rsidR="006760D1" w:rsidRDefault="006760D1" w:rsidP="00007446"/>
          <w:p w:rsidR="006760D1" w:rsidRDefault="006760D1" w:rsidP="00007446">
            <w:bookmarkStart w:id="35" w:name="_GoBack"/>
            <w:bookmarkEnd w:id="35"/>
          </w:p>
          <w:p w:rsidR="006760D1" w:rsidRDefault="006760D1" w:rsidP="00007446"/>
          <w:p w:rsidR="006760D1" w:rsidRPr="006760D1" w:rsidRDefault="006760D1" w:rsidP="00007446">
            <w:pPr>
              <w:rPr>
                <w:u w:val="single"/>
              </w:rPr>
            </w:pPr>
            <w:r w:rsidRPr="006760D1">
              <w:rPr>
                <w:color w:val="FF0000"/>
                <w:u w:val="single"/>
              </w:rPr>
              <w:t>WMO Art 27(c)</w:t>
            </w:r>
          </w:p>
        </w:tc>
        <w:tc>
          <w:tcPr>
            <w:tcW w:w="3544" w:type="dxa"/>
          </w:tcPr>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tc>
      </w:tr>
      <w:tr w:rsidR="004366A0" w:rsidTr="00007446">
        <w:tc>
          <w:tcPr>
            <w:tcW w:w="817" w:type="dxa"/>
          </w:tcPr>
          <w:p w:rsidR="004366A0" w:rsidRDefault="004366A0" w:rsidP="00007446">
            <w:pPr>
              <w:jc w:val="center"/>
            </w:pPr>
            <w:r>
              <w:lastRenderedPageBreak/>
              <w:t>13</w:t>
            </w:r>
          </w:p>
        </w:tc>
        <w:tc>
          <w:tcPr>
            <w:tcW w:w="8222" w:type="dxa"/>
          </w:tcPr>
          <w:p w:rsidR="004366A0" w:rsidRDefault="004366A0" w:rsidP="00007446">
            <w:pPr>
              <w:jc w:val="center"/>
            </w:pPr>
            <w:r>
              <w:t>Article 11</w:t>
            </w:r>
          </w:p>
          <w:p w:rsidR="004366A0" w:rsidRDefault="004366A0" w:rsidP="00007446">
            <w:pPr>
              <w:jc w:val="center"/>
            </w:pPr>
            <w:r>
              <w:t>Amendments</w:t>
            </w:r>
          </w:p>
          <w:p w:rsidR="004366A0" w:rsidRDefault="004366A0" w:rsidP="00007446"/>
          <w:p w:rsidR="004366A0" w:rsidRDefault="004366A0" w:rsidP="00007446">
            <w:r>
              <w:t>1.</w:t>
            </w:r>
            <w:r>
              <w:tab/>
              <w:t xml:space="preserve">Any National member may propose an amendment to this Agreement, in writing, to </w:t>
            </w:r>
            <w:ins w:id="36" w:author="Dean, Mary" w:date="2013-08-28T01:05:00Z">
              <w:r w:rsidR="00371ED3">
                <w:t>[the Government of France, in its role as</w:t>
              </w:r>
            </w:ins>
            <w:ins w:id="37" w:author="Dean, Mary" w:date="2013-08-28T01:06:00Z">
              <w:r w:rsidR="00371ED3">
                <w:t>]</w:t>
              </w:r>
            </w:ins>
            <w:ins w:id="38" w:author="Dean, Mary" w:date="2013-08-28T01:05:00Z">
              <w:r w:rsidR="00371ED3">
                <w:t xml:space="preserve"> </w:t>
              </w:r>
            </w:ins>
            <w:del w:id="39" w:author="Dean, Mary" w:date="2013-08-28T01:06:00Z">
              <w:r w:rsidDel="00371ED3">
                <w:delText xml:space="preserve">the </w:delText>
              </w:r>
            </w:del>
            <w:r>
              <w:t>Depository.</w:t>
            </w:r>
          </w:p>
          <w:p w:rsidR="004366A0" w:rsidRDefault="004366A0" w:rsidP="00007446"/>
          <w:p w:rsidR="004366A0" w:rsidRDefault="004366A0" w:rsidP="00007446">
            <w:r>
              <w:t>2.</w:t>
            </w:r>
            <w:r>
              <w:tab/>
              <w:t>The Depository</w:t>
            </w:r>
            <w:ins w:id="40" w:author="Dean, Mary" w:date="2013-08-28T01:06:00Z">
              <w:r w:rsidR="00371ED3">
                <w:t xml:space="preserve"> [Government of France]</w:t>
              </w:r>
            </w:ins>
            <w:r>
              <w:t xml:space="preserve"> shall circulate the amendment proposal to all members and the Secretary General at least six months in advance of its consideration by the General Assembly.</w:t>
            </w:r>
          </w:p>
          <w:p w:rsidR="004366A0" w:rsidRDefault="004366A0" w:rsidP="00007446"/>
          <w:p w:rsidR="004366A0" w:rsidRDefault="004366A0" w:rsidP="00007446">
            <w:r>
              <w:t>3.</w:t>
            </w:r>
            <w:r>
              <w:tab/>
              <w:t xml:space="preserve">The proposed amendment shall be accepted by vote of the General Assembly upon a two-thirds majority of National members present and voting. The Depository </w:t>
            </w:r>
            <w:ins w:id="41" w:author="Dean, Mary" w:date="2013-08-28T01:07:00Z">
              <w:r w:rsidR="00371ED3">
                <w:t xml:space="preserve">[Government of France] </w:t>
              </w:r>
            </w:ins>
            <w:r>
              <w:t>shall communicate any amendment so accepted to National members and the Secretary General</w:t>
            </w:r>
            <w:del w:id="42" w:author="Dean, Mary" w:date="2013-08-28T01:07:00Z">
              <w:r w:rsidDel="00371ED3">
                <w:delText xml:space="preserve"> </w:delText>
              </w:r>
            </w:del>
            <w:r>
              <w:t>.</w:t>
            </w:r>
          </w:p>
          <w:p w:rsidR="004366A0" w:rsidRDefault="004366A0" w:rsidP="00007446"/>
          <w:p w:rsidR="004366A0" w:rsidRDefault="004366A0" w:rsidP="00007446">
            <w:r>
              <w:t>4.</w:t>
            </w:r>
            <w:r>
              <w:tab/>
              <w:t>The amendment will enter into force for all Contracting Parties thirty days after two-thirds of the National Members have deposited their instruments of ratification, acceptance or approval of the amendment.</w:t>
            </w:r>
          </w:p>
          <w:p w:rsidR="004366A0" w:rsidRDefault="004366A0" w:rsidP="00007446"/>
          <w:p w:rsidR="004366A0" w:rsidRDefault="004366A0" w:rsidP="00007446">
            <w:r>
              <w:t>5.</w:t>
            </w:r>
            <w:r>
              <w:tab/>
              <w:t xml:space="preserve">Any amendment to this Agreement that has not entered into force is null and void at the date of closing of the next General Assembly, unless the General Assembly </w:t>
            </w:r>
            <w:r>
              <w:lastRenderedPageBreak/>
              <w:t>decides otherwise.</w:t>
            </w:r>
          </w:p>
          <w:p w:rsidR="004366A0" w:rsidRDefault="004366A0" w:rsidP="00007446"/>
        </w:tc>
        <w:tc>
          <w:tcPr>
            <w:tcW w:w="1591" w:type="dxa"/>
          </w:tcPr>
          <w:p w:rsidR="004366A0" w:rsidRDefault="004366A0" w:rsidP="00007446"/>
          <w:p w:rsidR="004366A0" w:rsidRDefault="004366A0" w:rsidP="00007446">
            <w:r>
              <w:t>IALA Constitution Art 12</w:t>
            </w:r>
          </w:p>
          <w:p w:rsidR="004366A0" w:rsidRDefault="004366A0" w:rsidP="00007446">
            <w:r>
              <w:t>WMO Art 28</w:t>
            </w:r>
          </w:p>
          <w:p w:rsidR="004366A0" w:rsidRDefault="004366A0" w:rsidP="00007446">
            <w:r>
              <w:t>EFI Art 17.2</w:t>
            </w:r>
          </w:p>
          <w:p w:rsidR="004366A0" w:rsidRDefault="004366A0" w:rsidP="00007446">
            <w:r>
              <w:t>IHO Art XXI</w:t>
            </w:r>
          </w:p>
          <w:p w:rsidR="004366A0" w:rsidRDefault="004366A0" w:rsidP="00007446"/>
          <w:p w:rsidR="004366A0" w:rsidRDefault="004366A0" w:rsidP="00007446">
            <w:r>
              <w:t>WMO Art 28</w:t>
            </w:r>
          </w:p>
          <w:p w:rsidR="004366A0" w:rsidRDefault="004366A0" w:rsidP="00007446"/>
          <w:p w:rsidR="004366A0" w:rsidRDefault="004366A0" w:rsidP="00007446"/>
          <w:p w:rsidR="004366A0" w:rsidRDefault="004366A0" w:rsidP="00007446"/>
          <w:p w:rsidR="004366A0" w:rsidRDefault="004366A0" w:rsidP="00007446">
            <w:r>
              <w:t>EFI Art 17</w:t>
            </w:r>
          </w:p>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r>
              <w:t xml:space="preserve">IHO Art XXI (pending </w:t>
            </w:r>
            <w:r>
              <w:lastRenderedPageBreak/>
              <w:t>amendment)</w:t>
            </w:r>
          </w:p>
        </w:tc>
        <w:tc>
          <w:tcPr>
            <w:tcW w:w="3544" w:type="dxa"/>
          </w:tcPr>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B21ED2">
            <w:pPr>
              <w:ind w:left="360"/>
            </w:pPr>
          </w:p>
        </w:tc>
      </w:tr>
      <w:tr w:rsidR="004366A0" w:rsidTr="00007446">
        <w:tc>
          <w:tcPr>
            <w:tcW w:w="817" w:type="dxa"/>
          </w:tcPr>
          <w:p w:rsidR="004366A0" w:rsidRDefault="004366A0" w:rsidP="00007446">
            <w:pPr>
              <w:jc w:val="center"/>
            </w:pPr>
            <w:r>
              <w:lastRenderedPageBreak/>
              <w:t>14</w:t>
            </w:r>
          </w:p>
        </w:tc>
        <w:tc>
          <w:tcPr>
            <w:tcW w:w="8222" w:type="dxa"/>
          </w:tcPr>
          <w:p w:rsidR="004366A0" w:rsidRDefault="004366A0" w:rsidP="00007446">
            <w:pPr>
              <w:jc w:val="center"/>
            </w:pPr>
            <w:r>
              <w:t>Article 12</w:t>
            </w:r>
          </w:p>
          <w:p w:rsidR="004366A0" w:rsidRDefault="004366A0" w:rsidP="00007446">
            <w:pPr>
              <w:jc w:val="center"/>
            </w:pPr>
            <w:r>
              <w:t>Interpretation and Disputes</w:t>
            </w:r>
          </w:p>
          <w:p w:rsidR="004366A0" w:rsidRDefault="004366A0" w:rsidP="00007446"/>
          <w:p w:rsidR="004366A0" w:rsidRDefault="004366A0" w:rsidP="00007446">
            <w:r>
              <w:t>Any question or dispute concerning the interpretation or application of the present Agreement arising between or amongst Contracting Parties which is not settled by negotiation or by the good offices of Council within twelve months of being raised shall be referred to an independent arbitrator appointed by the President of the International Court of Justice, unless the parties to the dispute agree upon another mode of settlement.</w:t>
            </w:r>
          </w:p>
          <w:p w:rsidR="004366A0" w:rsidRDefault="004366A0" w:rsidP="00007446"/>
        </w:tc>
        <w:tc>
          <w:tcPr>
            <w:tcW w:w="1591" w:type="dxa"/>
          </w:tcPr>
          <w:p w:rsidR="004366A0" w:rsidRDefault="004366A0" w:rsidP="00007446"/>
          <w:p w:rsidR="004366A0" w:rsidRDefault="004366A0" w:rsidP="00007446">
            <w:r>
              <w:t>IHO Art XVII</w:t>
            </w:r>
          </w:p>
          <w:p w:rsidR="004366A0" w:rsidRDefault="004366A0" w:rsidP="00007446">
            <w:r>
              <w:t>WHO Art29</w:t>
            </w:r>
          </w:p>
        </w:tc>
        <w:tc>
          <w:tcPr>
            <w:tcW w:w="3544" w:type="dxa"/>
          </w:tcPr>
          <w:p w:rsidR="004366A0" w:rsidRDefault="004366A0" w:rsidP="00007446"/>
          <w:p w:rsidR="004366A0" w:rsidRDefault="004366A0" w:rsidP="00B21ED2"/>
        </w:tc>
      </w:tr>
      <w:tr w:rsidR="004366A0" w:rsidTr="00007446">
        <w:tc>
          <w:tcPr>
            <w:tcW w:w="817" w:type="dxa"/>
          </w:tcPr>
          <w:p w:rsidR="004366A0" w:rsidRDefault="004366A0" w:rsidP="00007446">
            <w:pPr>
              <w:jc w:val="center"/>
            </w:pPr>
            <w:r>
              <w:t>15</w:t>
            </w:r>
          </w:p>
        </w:tc>
        <w:tc>
          <w:tcPr>
            <w:tcW w:w="8222" w:type="dxa"/>
          </w:tcPr>
          <w:p w:rsidR="004366A0" w:rsidRDefault="004366A0" w:rsidP="00007446">
            <w:pPr>
              <w:jc w:val="center"/>
            </w:pPr>
            <w:r>
              <w:t>Article 13</w:t>
            </w:r>
          </w:p>
          <w:p w:rsidR="004366A0" w:rsidRDefault="004366A0" w:rsidP="00007446">
            <w:pPr>
              <w:jc w:val="center"/>
            </w:pPr>
            <w:r>
              <w:t>Signature, Ratification and Accession</w:t>
            </w:r>
          </w:p>
          <w:p w:rsidR="004366A0" w:rsidRDefault="004366A0" w:rsidP="00007446"/>
          <w:p w:rsidR="004366A0" w:rsidRDefault="004366A0" w:rsidP="00007446">
            <w:r>
              <w:t>1.</w:t>
            </w:r>
            <w:r>
              <w:tab/>
              <w:t>This Agreement shall be open for signature at A Coruna, Spain, on 27 May 2014 and subsequently at</w:t>
            </w:r>
            <w:ins w:id="43" w:author="Dean, Mary" w:date="2013-08-28T01:07:00Z">
              <w:r w:rsidR="00371ED3">
                <w:t xml:space="preserve"> [</w:t>
              </w:r>
            </w:ins>
            <w:ins w:id="44" w:author="Dean, Mary" w:date="2013-08-28T01:08:00Z">
              <w:r w:rsidR="00371ED3">
                <w:t>P</w:t>
              </w:r>
            </w:ins>
            <w:ins w:id="45" w:author="Dean, Mary" w:date="2013-08-28T01:07:00Z">
              <w:r w:rsidR="00371ED3">
                <w:t>aris, France]</w:t>
              </w:r>
            </w:ins>
            <w:del w:id="46" w:author="Dean, Mary" w:date="2013-08-28T01:07:00Z">
              <w:r w:rsidDel="00371ED3">
                <w:delText xml:space="preserve"> the United Nations</w:delText>
              </w:r>
            </w:del>
            <w:r>
              <w:t>, from 1</w:t>
            </w:r>
            <w:r w:rsidRPr="0021325F">
              <w:rPr>
                <w:vertAlign w:val="superscript"/>
              </w:rPr>
              <w:t>st</w:t>
            </w:r>
            <w:r>
              <w:t xml:space="preserve"> June 2014 until 31</w:t>
            </w:r>
            <w:r w:rsidRPr="0021325F">
              <w:rPr>
                <w:vertAlign w:val="superscript"/>
              </w:rPr>
              <w:t>st</w:t>
            </w:r>
            <w:r>
              <w:t xml:space="preserve"> December 2014. </w:t>
            </w:r>
          </w:p>
          <w:p w:rsidR="004366A0" w:rsidRDefault="004366A0" w:rsidP="00007446"/>
          <w:p w:rsidR="004366A0" w:rsidRDefault="004366A0" w:rsidP="00007446">
            <w:r>
              <w:t>2.</w:t>
            </w:r>
            <w:r>
              <w:tab/>
              <w:t xml:space="preserve">This Agreement is subject to ratification, acceptance or approval by the signatory States. </w:t>
            </w:r>
          </w:p>
          <w:p w:rsidR="004366A0" w:rsidRDefault="004366A0" w:rsidP="00007446"/>
          <w:p w:rsidR="004366A0" w:rsidRDefault="004366A0" w:rsidP="00007446">
            <w:r>
              <w:t>3.</w:t>
            </w:r>
            <w:r>
              <w:tab/>
              <w:t xml:space="preserve">This Agreement shall be open for accession by any State which has not signed the Agreement from the day after the date on which the Agreement closes for signature. </w:t>
            </w:r>
          </w:p>
          <w:p w:rsidR="004366A0" w:rsidRDefault="004366A0" w:rsidP="00007446"/>
          <w:p w:rsidR="004366A0" w:rsidRDefault="004366A0" w:rsidP="00007446">
            <w:r>
              <w:t>4.</w:t>
            </w:r>
            <w:r>
              <w:tab/>
              <w:t xml:space="preserve">  Instruments of ratification, acceptance, approval or accession shall be deposited with the Depositary</w:t>
            </w:r>
            <w:ins w:id="47" w:author="Dean, Mary" w:date="2013-08-28T01:08:00Z">
              <w:r w:rsidR="00371ED3">
                <w:t xml:space="preserve"> [Government of France]</w:t>
              </w:r>
            </w:ins>
            <w:r>
              <w:t>, who shall then notify each National member and the Secretary General thereof.</w:t>
            </w:r>
          </w:p>
          <w:p w:rsidR="004366A0" w:rsidRDefault="004366A0" w:rsidP="00007446"/>
          <w:p w:rsidR="004366A0" w:rsidRDefault="004366A0" w:rsidP="00007446">
            <w:r>
              <w:t>5.</w:t>
            </w:r>
            <w:r>
              <w:tab/>
              <w:t>Ratification, acceptance, or approval of, or accession to, this Agreement shall be without reservation.</w:t>
            </w:r>
          </w:p>
        </w:tc>
        <w:tc>
          <w:tcPr>
            <w:tcW w:w="1591" w:type="dxa"/>
          </w:tcPr>
          <w:p w:rsidR="004366A0" w:rsidRDefault="004366A0" w:rsidP="00007446"/>
          <w:p w:rsidR="004366A0" w:rsidRDefault="004366A0" w:rsidP="00007446">
            <w:r>
              <w:t>IHO Art XVIII</w:t>
            </w:r>
          </w:p>
          <w:p w:rsidR="004366A0" w:rsidRDefault="004366A0" w:rsidP="00007446">
            <w:r>
              <w:t>WMO Art 32</w:t>
            </w:r>
          </w:p>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tc>
        <w:tc>
          <w:tcPr>
            <w:tcW w:w="3544" w:type="dxa"/>
          </w:tcPr>
          <w:p w:rsidR="004366A0" w:rsidRDefault="004366A0" w:rsidP="00007446"/>
          <w:p w:rsidR="004366A0" w:rsidRDefault="004366A0" w:rsidP="00007446"/>
          <w:p w:rsidR="004366A0" w:rsidRDefault="00B21ED2" w:rsidP="00007446">
            <w:r>
              <w:t>The Government of France has agreed to act as Depositary if that is acceptable to others.</w:t>
            </w:r>
          </w:p>
          <w:p w:rsidR="004366A0" w:rsidRDefault="004366A0" w:rsidP="00007446"/>
        </w:tc>
      </w:tr>
      <w:tr w:rsidR="004366A0" w:rsidTr="00007446">
        <w:tc>
          <w:tcPr>
            <w:tcW w:w="817" w:type="dxa"/>
          </w:tcPr>
          <w:p w:rsidR="004366A0" w:rsidRDefault="004366A0" w:rsidP="00007446">
            <w:pPr>
              <w:jc w:val="center"/>
            </w:pPr>
            <w:r>
              <w:t>16</w:t>
            </w:r>
          </w:p>
        </w:tc>
        <w:tc>
          <w:tcPr>
            <w:tcW w:w="8222" w:type="dxa"/>
          </w:tcPr>
          <w:p w:rsidR="004366A0" w:rsidRDefault="004366A0" w:rsidP="00007446">
            <w:pPr>
              <w:jc w:val="center"/>
            </w:pPr>
            <w:r>
              <w:t>Article 14</w:t>
            </w:r>
          </w:p>
          <w:p w:rsidR="004366A0" w:rsidRDefault="004366A0" w:rsidP="00007446">
            <w:pPr>
              <w:jc w:val="center"/>
            </w:pPr>
            <w:r>
              <w:t>Entry into force</w:t>
            </w:r>
          </w:p>
          <w:p w:rsidR="004366A0" w:rsidRDefault="004366A0" w:rsidP="00007446"/>
          <w:p w:rsidR="004366A0" w:rsidRDefault="004366A0" w:rsidP="00007446">
            <w:r>
              <w:t>1.</w:t>
            </w:r>
            <w:r>
              <w:tab/>
              <w:t>The present Agreement shall enter into force on the thirtieth day after the date of deposit of the fifteenth instrument, including that of the Host Nation, of ratification, acceptance, approval or accession.</w:t>
            </w:r>
          </w:p>
          <w:p w:rsidR="004366A0" w:rsidRDefault="004366A0" w:rsidP="00007446"/>
          <w:p w:rsidR="004366A0" w:rsidRDefault="004366A0" w:rsidP="00007446">
            <w:r>
              <w:t>2.</w:t>
            </w:r>
            <w:r>
              <w:tab/>
              <w:t>For each State ratifying, accepting, approving or acceding to the Agreement after its entry into force the Agreement shall enter into force on the thirtieth day after the deposit of its instrument of ratification, acceptance, approval or accession l.</w:t>
            </w:r>
          </w:p>
          <w:p w:rsidR="004366A0" w:rsidRDefault="004366A0" w:rsidP="00007446"/>
        </w:tc>
        <w:tc>
          <w:tcPr>
            <w:tcW w:w="1591" w:type="dxa"/>
          </w:tcPr>
          <w:p w:rsidR="004366A0" w:rsidRDefault="004366A0" w:rsidP="00007446"/>
          <w:p w:rsidR="004366A0" w:rsidRDefault="004366A0" w:rsidP="00007446">
            <w:r>
              <w:t>WMO Art 35</w:t>
            </w:r>
          </w:p>
        </w:tc>
        <w:tc>
          <w:tcPr>
            <w:tcW w:w="3544" w:type="dxa"/>
          </w:tcPr>
          <w:p w:rsidR="004366A0" w:rsidRDefault="004366A0" w:rsidP="00007446"/>
          <w:p w:rsidR="004366A0" w:rsidRDefault="004366A0" w:rsidP="00007446"/>
        </w:tc>
      </w:tr>
      <w:tr w:rsidR="004366A0" w:rsidTr="00007446">
        <w:tc>
          <w:tcPr>
            <w:tcW w:w="817" w:type="dxa"/>
          </w:tcPr>
          <w:p w:rsidR="004366A0" w:rsidRDefault="004366A0" w:rsidP="00007446">
            <w:pPr>
              <w:jc w:val="center"/>
            </w:pPr>
            <w:r>
              <w:lastRenderedPageBreak/>
              <w:t>17</w:t>
            </w:r>
          </w:p>
        </w:tc>
        <w:tc>
          <w:tcPr>
            <w:tcW w:w="8222" w:type="dxa"/>
          </w:tcPr>
          <w:p w:rsidR="004366A0" w:rsidRDefault="004366A0" w:rsidP="00007446">
            <w:pPr>
              <w:jc w:val="center"/>
            </w:pPr>
            <w:r>
              <w:t>Article 15</w:t>
            </w:r>
          </w:p>
          <w:p w:rsidR="004366A0" w:rsidRDefault="004366A0" w:rsidP="00007446">
            <w:pPr>
              <w:jc w:val="center"/>
            </w:pPr>
            <w:r>
              <w:t>Denunciations</w:t>
            </w:r>
          </w:p>
          <w:p w:rsidR="004366A0" w:rsidRDefault="004366A0" w:rsidP="00007446"/>
          <w:p w:rsidR="004366A0" w:rsidRDefault="004366A0" w:rsidP="00007446">
            <w:r>
              <w:t>1.</w:t>
            </w:r>
            <w:r>
              <w:tab/>
              <w:t>Upon the expiry of a period of five year after its entry into force, this Agreement may be denounced by any Contracting Party by giving at least twelve months written notice to the Depositary</w:t>
            </w:r>
            <w:ins w:id="48" w:author="Dean, Mary" w:date="2013-08-28T01:08:00Z">
              <w:r w:rsidR="00371ED3">
                <w:t xml:space="preserve"> [Government of France]</w:t>
              </w:r>
            </w:ins>
            <w:r>
              <w:t>.</w:t>
            </w:r>
          </w:p>
          <w:p w:rsidR="004366A0" w:rsidRDefault="004366A0" w:rsidP="00007446"/>
          <w:p w:rsidR="004366A0" w:rsidRDefault="004366A0" w:rsidP="00007446">
            <w:r>
              <w:t>2.</w:t>
            </w:r>
            <w:r>
              <w:tab/>
              <w:t>The denunciation shall take effect on 31 December following the expiration of the notice and the Depositary</w:t>
            </w:r>
            <w:ins w:id="49" w:author="Dean, Mary" w:date="2013-08-28T01:09:00Z">
              <w:r w:rsidR="00371ED3">
                <w:t xml:space="preserve"> [Government of France]</w:t>
              </w:r>
            </w:ins>
            <w:r>
              <w:t xml:space="preserve"> shall inform the National members and the Secretary General accordingly.</w:t>
            </w:r>
          </w:p>
          <w:p w:rsidR="004366A0" w:rsidRDefault="004366A0" w:rsidP="00007446"/>
        </w:tc>
        <w:tc>
          <w:tcPr>
            <w:tcW w:w="1591" w:type="dxa"/>
          </w:tcPr>
          <w:p w:rsidR="004366A0" w:rsidRDefault="004366A0" w:rsidP="00007446"/>
          <w:p w:rsidR="004366A0" w:rsidRDefault="004366A0" w:rsidP="00007446">
            <w:r>
              <w:t>IHO Art XXII</w:t>
            </w:r>
          </w:p>
          <w:p w:rsidR="004366A0" w:rsidRDefault="004366A0" w:rsidP="00007446"/>
        </w:tc>
        <w:tc>
          <w:tcPr>
            <w:tcW w:w="3544" w:type="dxa"/>
          </w:tcPr>
          <w:p w:rsidR="004366A0" w:rsidRDefault="004366A0" w:rsidP="00007446"/>
          <w:p w:rsidR="004366A0" w:rsidRDefault="004366A0" w:rsidP="00007446"/>
          <w:p w:rsidR="004366A0" w:rsidRDefault="004366A0" w:rsidP="00007446"/>
        </w:tc>
      </w:tr>
      <w:tr w:rsidR="004366A0" w:rsidTr="00007446">
        <w:tc>
          <w:tcPr>
            <w:tcW w:w="817" w:type="dxa"/>
          </w:tcPr>
          <w:p w:rsidR="004366A0" w:rsidRDefault="004366A0" w:rsidP="00007446">
            <w:pPr>
              <w:jc w:val="center"/>
            </w:pPr>
            <w:r>
              <w:t>18</w:t>
            </w:r>
          </w:p>
        </w:tc>
        <w:tc>
          <w:tcPr>
            <w:tcW w:w="8222" w:type="dxa"/>
          </w:tcPr>
          <w:p w:rsidR="004366A0" w:rsidRDefault="004366A0" w:rsidP="00007446">
            <w:pPr>
              <w:jc w:val="center"/>
            </w:pPr>
            <w:r>
              <w:t>Article 16</w:t>
            </w:r>
          </w:p>
          <w:p w:rsidR="004366A0" w:rsidRDefault="004366A0" w:rsidP="00007446">
            <w:pPr>
              <w:jc w:val="center"/>
            </w:pPr>
            <w:r>
              <w:t>Termination</w:t>
            </w:r>
          </w:p>
          <w:p w:rsidR="004366A0" w:rsidRDefault="004366A0" w:rsidP="00007446"/>
          <w:p w:rsidR="004366A0" w:rsidRDefault="004366A0" w:rsidP="00007446">
            <w:r>
              <w:t>1.</w:t>
            </w:r>
            <w:r>
              <w:tab/>
              <w:t>This Agreement may be terminated by decision of the General Assembly upon a two-thirds</w:t>
            </w:r>
            <w:r w:rsidR="00371ED3">
              <w:t xml:space="preserve"> </w:t>
            </w:r>
            <w:r>
              <w:t>majority.</w:t>
            </w:r>
          </w:p>
          <w:p w:rsidR="004366A0" w:rsidRDefault="004366A0" w:rsidP="00007446">
            <w:pPr>
              <w:tabs>
                <w:tab w:val="left" w:pos="743"/>
              </w:tabs>
              <w:ind w:left="1451" w:hanging="1451"/>
            </w:pPr>
          </w:p>
          <w:p w:rsidR="004366A0" w:rsidRDefault="004366A0" w:rsidP="00007446">
            <w:pPr>
              <w:tabs>
                <w:tab w:val="left" w:pos="743"/>
              </w:tabs>
            </w:pPr>
            <w:r>
              <w:t>2.</w:t>
            </w:r>
            <w:r>
              <w:tab/>
              <w:t xml:space="preserve">The date of termination will be twelve months after the date of the above decision and in the intervening period the Council shall be responsible for distribution of IALA’s assets in accordance with the </w:t>
            </w:r>
            <w:r w:rsidR="00B60359">
              <w:t>General Regulation</w:t>
            </w:r>
            <w:r>
              <w:t>s.</w:t>
            </w:r>
          </w:p>
          <w:p w:rsidR="004366A0" w:rsidRDefault="004366A0" w:rsidP="00007446"/>
        </w:tc>
        <w:tc>
          <w:tcPr>
            <w:tcW w:w="1591" w:type="dxa"/>
          </w:tcPr>
          <w:p w:rsidR="004366A0" w:rsidRDefault="004366A0" w:rsidP="00007446"/>
          <w:p w:rsidR="004366A0" w:rsidRDefault="004366A0" w:rsidP="00007446">
            <w:r>
              <w:t>EFI Art 19,</w:t>
            </w:r>
          </w:p>
          <w:p w:rsidR="004366A0" w:rsidRDefault="004366A0" w:rsidP="00007446">
            <w:r>
              <w:t>IALA Constitution Art 13</w:t>
            </w:r>
          </w:p>
        </w:tc>
        <w:tc>
          <w:tcPr>
            <w:tcW w:w="3544" w:type="dxa"/>
          </w:tcPr>
          <w:p w:rsidR="004366A0" w:rsidRDefault="004366A0" w:rsidP="00007446"/>
          <w:p w:rsidR="004366A0" w:rsidRDefault="004366A0" w:rsidP="00007446"/>
        </w:tc>
      </w:tr>
      <w:tr w:rsidR="004366A0" w:rsidTr="00007446">
        <w:tc>
          <w:tcPr>
            <w:tcW w:w="817" w:type="dxa"/>
          </w:tcPr>
          <w:p w:rsidR="004366A0" w:rsidRDefault="004366A0" w:rsidP="00007446">
            <w:pPr>
              <w:jc w:val="center"/>
            </w:pPr>
            <w:r>
              <w:t>19</w:t>
            </w:r>
          </w:p>
        </w:tc>
        <w:tc>
          <w:tcPr>
            <w:tcW w:w="8222" w:type="dxa"/>
          </w:tcPr>
          <w:p w:rsidR="004366A0" w:rsidRDefault="004366A0" w:rsidP="00007446">
            <w:pPr>
              <w:jc w:val="center"/>
            </w:pPr>
            <w:r>
              <w:t>Article 17</w:t>
            </w:r>
          </w:p>
          <w:p w:rsidR="004366A0" w:rsidRDefault="004366A0" w:rsidP="00007446">
            <w:pPr>
              <w:jc w:val="center"/>
            </w:pPr>
            <w:r>
              <w:t>Transitional Arrangements</w:t>
            </w:r>
          </w:p>
          <w:p w:rsidR="004366A0" w:rsidRDefault="004366A0" w:rsidP="00007446"/>
          <w:p w:rsidR="004366A0" w:rsidRDefault="004366A0" w:rsidP="00007446">
            <w:r>
              <w:lastRenderedPageBreak/>
              <w:t>1.</w:t>
            </w:r>
            <w:r>
              <w:tab/>
              <w:t>Upon the entry into force of this Agreement all National members of the International Association of Marine Aids to Navigation and Lighthouses Authorities, and who are not Contracting Parties, shall become affiliate members of the Association.</w:t>
            </w:r>
          </w:p>
          <w:p w:rsidR="004366A0" w:rsidRDefault="004366A0" w:rsidP="00007446"/>
          <w:p w:rsidR="004366A0" w:rsidRDefault="004366A0" w:rsidP="00007446">
            <w:r>
              <w:t>2.</w:t>
            </w:r>
            <w:r>
              <w:tab/>
              <w:t xml:space="preserve"> Upon the entry into force of this Agreement all parties holding financial, non-suspended status as an associate member or industrial member or other member of the International Association of Marine Aids to Navigation and Lighthouse Authorities, shall become associate or industrial or other members of IALA in accordance with the </w:t>
            </w:r>
            <w:r w:rsidR="00B60359">
              <w:t>General Regulation</w:t>
            </w:r>
            <w:r>
              <w:t>s.</w:t>
            </w:r>
          </w:p>
          <w:p w:rsidR="004366A0" w:rsidRDefault="004366A0" w:rsidP="00007446"/>
          <w:p w:rsidR="004366A0" w:rsidRDefault="004366A0" w:rsidP="00007446">
            <w:r>
              <w:t>3.</w:t>
            </w:r>
            <w:r>
              <w:tab/>
              <w:t xml:space="preserve">The Council of the International Association of Marine Aids to Navigation and Lighthouse Authorities shall become the transitional Council of IALA and will operate as such until the first General Assembly convened under this Agreement, which must be within a period not exceeding five (5) years. </w:t>
            </w:r>
          </w:p>
          <w:p w:rsidR="004366A0" w:rsidRDefault="004366A0" w:rsidP="00007446"/>
          <w:p w:rsidR="004366A0" w:rsidRDefault="004366A0" w:rsidP="00007446">
            <w:r>
              <w:t>4.</w:t>
            </w:r>
            <w:r>
              <w:tab/>
              <w:t>For the duration of the transitional Council affiliate members will be permitted to engage in the work of the Council for the benefit of IALA.</w:t>
            </w:r>
          </w:p>
          <w:p w:rsidR="004366A0" w:rsidRDefault="004366A0" w:rsidP="00007446"/>
          <w:p w:rsidR="004366A0" w:rsidRDefault="004366A0" w:rsidP="00007446">
            <w:r>
              <w:t>5.</w:t>
            </w:r>
            <w:r>
              <w:tab/>
              <w:t>In the event that a State which has affiliate membership becomes a Contracting Party the affiliate membership will cease on the date on which the Agreement enters into force for that State. In the case of a Contracting Party having more than one affiliate membership it may decide to retain affiliate memberships in addition to its National Membership.</w:t>
            </w:r>
          </w:p>
          <w:p w:rsidR="004366A0" w:rsidRDefault="004366A0" w:rsidP="00007446"/>
          <w:p w:rsidR="004366A0" w:rsidRDefault="004366A0" w:rsidP="00007446">
            <w:r>
              <w:t>6.</w:t>
            </w:r>
            <w:r>
              <w:tab/>
              <w:t>Until a sufficient number of Contracting Parties become party to this Agreement, each number specified in Article 6.</w:t>
            </w:r>
            <w:del w:id="50" w:author="Dean, Mary" w:date="2013-08-28T01:11:00Z">
              <w:r w:rsidDel="00371ED3">
                <w:delText xml:space="preserve">2 </w:delText>
              </w:r>
            </w:del>
            <w:ins w:id="51" w:author="Dean, Mary" w:date="2013-08-28T01:11:00Z">
              <w:r w:rsidR="00371ED3">
                <w:t xml:space="preserve">1 </w:t>
              </w:r>
            </w:ins>
            <w:r>
              <w:t>as a requirement for the number of Councillors may be applied flexibly as decided by the General Assembly.</w:t>
            </w:r>
          </w:p>
          <w:p w:rsidR="004366A0" w:rsidRDefault="004366A0" w:rsidP="00007446"/>
          <w:p w:rsidR="004366A0" w:rsidRDefault="004366A0" w:rsidP="00007446">
            <w:r>
              <w:t>7.</w:t>
            </w:r>
            <w:r>
              <w:tab/>
              <w:t>After entry into force of this Agreement the transitional Council shall initiate negotiations with the Council of the International Association of Marine Aids to Navigation and Lighthouse Authorities on the transfer of the latter’s activities, funds, assets and liabilities to IALA.</w:t>
            </w:r>
          </w:p>
          <w:p w:rsidR="004366A0" w:rsidRDefault="004366A0" w:rsidP="00007446"/>
          <w:p w:rsidR="004366A0" w:rsidRDefault="004366A0" w:rsidP="00007446">
            <w:r>
              <w:lastRenderedPageBreak/>
              <w:t>8.</w:t>
            </w:r>
            <w:r>
              <w:tab/>
              <w:t>Until such time as the Secretariat of IALA has been established the secretariat of the International Association of Marine Aids to Navigation and Lighthouse Authorities shall serve as and perform the functions of the Secretariat. The Secretary General of the International Association of Marine Aids to Navigation and Lighthouse Authorities</w:t>
            </w:r>
            <w:r w:rsidDel="0064745B">
              <w:t xml:space="preserve"> </w:t>
            </w:r>
            <w:r>
              <w:t>shall serve as the Secretary General of IALA until the Council appoints the Secretary General in accordance with Article 6.</w:t>
            </w:r>
          </w:p>
          <w:p w:rsidR="004366A0" w:rsidRDefault="004366A0" w:rsidP="00007446"/>
        </w:tc>
        <w:tc>
          <w:tcPr>
            <w:tcW w:w="1591" w:type="dxa"/>
          </w:tcPr>
          <w:p w:rsidR="004366A0" w:rsidRDefault="004366A0" w:rsidP="00007446"/>
          <w:p w:rsidR="004366A0" w:rsidRDefault="004366A0" w:rsidP="00007446"/>
          <w:p w:rsidR="004366A0" w:rsidRDefault="004366A0" w:rsidP="00007446"/>
          <w:p w:rsidR="004366A0" w:rsidRDefault="004366A0" w:rsidP="00007446">
            <w:r>
              <w:lastRenderedPageBreak/>
              <w:t>EFI Art 16.1</w:t>
            </w:r>
          </w:p>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r>
              <w:t>IOM Art 35 (only allows non-party councillors to stay in play until next Council meeting – i.e. 12 months)</w:t>
            </w:r>
          </w:p>
          <w:p w:rsidR="004366A0" w:rsidRDefault="004366A0" w:rsidP="00007446"/>
          <w:p w:rsidR="004366A0" w:rsidRDefault="004366A0" w:rsidP="00007446"/>
          <w:p w:rsidR="004366A0" w:rsidRDefault="004366A0" w:rsidP="00007446"/>
          <w:p w:rsidR="004366A0" w:rsidRDefault="004366A0" w:rsidP="00007446"/>
          <w:p w:rsidR="004366A0" w:rsidRDefault="004366A0" w:rsidP="00007446">
            <w:r>
              <w:t>GGGI Art 17.4</w:t>
            </w:r>
          </w:p>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r>
              <w:t>EFI Art 16.2</w:t>
            </w:r>
          </w:p>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r>
              <w:t>GGGI Art 17</w:t>
            </w:r>
          </w:p>
        </w:tc>
        <w:tc>
          <w:tcPr>
            <w:tcW w:w="3544" w:type="dxa"/>
          </w:tcPr>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r>
              <w:t>The subject matter of Article 17.3-.7  should also be the subject of a G</w:t>
            </w:r>
            <w:r w:rsidR="00B21ED2">
              <w:t>eneral Assembly</w:t>
            </w:r>
            <w:r>
              <w:t xml:space="preserve"> resolution </w:t>
            </w:r>
            <w:r w:rsidR="00B21ED2">
              <w:t>after</w:t>
            </w:r>
            <w:r>
              <w:t xml:space="preserve"> the text of the Agreement is adopted so as to allow this to happen under the then existing authority of the G</w:t>
            </w:r>
            <w:r w:rsidR="00B21ED2">
              <w:t>eneral Assembly</w:t>
            </w:r>
            <w:r>
              <w:t>.</w:t>
            </w:r>
          </w:p>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p w:rsidR="004366A0" w:rsidRDefault="004366A0" w:rsidP="00007446">
            <w:r>
              <w:t>Responsibilities have been left with transition Council – could be Secretary General if transitioned as per .</w:t>
            </w:r>
            <w:r w:rsidR="00B21ED2">
              <w:t>8</w:t>
            </w:r>
            <w:r>
              <w:t xml:space="preserve"> below. See IALA Constitution Art 13. Would require resolution by </w:t>
            </w:r>
            <w:r>
              <w:lastRenderedPageBreak/>
              <w:t>IALA G</w:t>
            </w:r>
            <w:r w:rsidR="00B21ED2">
              <w:t>eneral Assembly</w:t>
            </w:r>
            <w:r>
              <w:t xml:space="preserve"> that IALA should be wound up – date determines actions.  </w:t>
            </w:r>
          </w:p>
          <w:p w:rsidR="004366A0" w:rsidRDefault="004366A0" w:rsidP="00007446"/>
        </w:tc>
      </w:tr>
      <w:tr w:rsidR="004366A0" w:rsidTr="00007446">
        <w:tc>
          <w:tcPr>
            <w:tcW w:w="817" w:type="dxa"/>
          </w:tcPr>
          <w:p w:rsidR="004366A0" w:rsidRDefault="004366A0" w:rsidP="00007446">
            <w:pPr>
              <w:jc w:val="center"/>
            </w:pPr>
            <w:r>
              <w:lastRenderedPageBreak/>
              <w:t>20</w:t>
            </w:r>
          </w:p>
        </w:tc>
        <w:tc>
          <w:tcPr>
            <w:tcW w:w="8222" w:type="dxa"/>
          </w:tcPr>
          <w:p w:rsidR="004366A0" w:rsidRDefault="004366A0" w:rsidP="00007446">
            <w:r>
              <w:t>IN WITNESS WHEREOF the undersigned, being duly authorised by their respective Governments, have signed the present Agreement.</w:t>
            </w:r>
          </w:p>
          <w:p w:rsidR="004366A0" w:rsidRDefault="004366A0" w:rsidP="00007446"/>
          <w:p w:rsidR="004366A0" w:rsidRDefault="004366A0" w:rsidP="00371ED3">
            <w:r>
              <w:t>DONE at A Coruna</w:t>
            </w:r>
            <w:ins w:id="52" w:author="Dean, Mary" w:date="2013-08-28T01:12:00Z">
              <w:r w:rsidR="00371ED3">
                <w:t>, Spain</w:t>
              </w:r>
            </w:ins>
            <w:r>
              <w:t xml:space="preserve"> on </w:t>
            </w:r>
            <w:r w:rsidR="00371ED3">
              <w:t>…</w:t>
            </w:r>
            <w:ins w:id="53" w:author="Dean, Mary" w:date="2013-08-28T01:12:00Z">
              <w:r w:rsidR="00371ED3">
                <w:t xml:space="preserve"> </w:t>
              </w:r>
            </w:ins>
            <w:r>
              <w:t>May 2014 in the English</w:t>
            </w:r>
            <w:ins w:id="54" w:author="Dean, Mary" w:date="2013-08-28T01:12:00Z">
              <w:r w:rsidR="00371ED3">
                <w:t>,</w:t>
              </w:r>
            </w:ins>
            <w:r>
              <w:t xml:space="preserve"> </w:t>
            </w:r>
            <w:del w:id="55" w:author="Dean, Mary" w:date="2013-08-28T01:12:00Z">
              <w:r w:rsidDel="00371ED3">
                <w:delText xml:space="preserve">and </w:delText>
              </w:r>
            </w:del>
            <w:r>
              <w:t>French</w:t>
            </w:r>
            <w:ins w:id="56" w:author="Dean, Mary" w:date="2013-08-28T01:12:00Z">
              <w:r w:rsidR="00371ED3">
                <w:t xml:space="preserve"> and Spanish</w:t>
              </w:r>
            </w:ins>
            <w:r>
              <w:t xml:space="preserve"> languages, each text being equally authentic, the original of which shall be deposited in the archives of the</w:t>
            </w:r>
            <w:ins w:id="57" w:author="Dean, Mary" w:date="2013-08-28T01:13:00Z">
              <w:r w:rsidR="00371ED3">
                <w:t xml:space="preserve"> [Government of France] </w:t>
              </w:r>
            </w:ins>
            <w:del w:id="58" w:author="Dean, Mary" w:date="2013-08-28T01:13:00Z">
              <w:r w:rsidDel="00371ED3">
                <w:delText xml:space="preserve"> United Nations</w:delText>
              </w:r>
            </w:del>
            <w:r>
              <w:t xml:space="preserve">. The </w:t>
            </w:r>
            <w:del w:id="59" w:author="Dean, Mary" w:date="2013-08-28T01:13:00Z">
              <w:r w:rsidDel="00371ED3">
                <w:delText>United Nations</w:delText>
              </w:r>
            </w:del>
            <w:ins w:id="60" w:author="Dean, Mary" w:date="2013-08-28T01:13:00Z">
              <w:r w:rsidR="00371ED3">
                <w:t>[Government of France]</w:t>
              </w:r>
            </w:ins>
            <w:r>
              <w:t xml:space="preserve"> shall transmit certified </w:t>
            </w:r>
            <w:del w:id="61" w:author="Dean, Mary" w:date="2013-08-28T01:13:00Z">
              <w:r w:rsidDel="00371ED3">
                <w:delText xml:space="preserve">copied </w:delText>
              </w:r>
            </w:del>
            <w:ins w:id="62" w:author="Dean, Mary" w:date="2013-08-28T01:13:00Z">
              <w:r w:rsidR="00371ED3">
                <w:t xml:space="preserve">copies </w:t>
              </w:r>
            </w:ins>
            <w:r>
              <w:t xml:space="preserve">thereof to all the signatory and acceding Governments and to the </w:t>
            </w:r>
            <w:del w:id="63" w:author="Dean, Mary" w:date="2013-08-28T01:14:00Z">
              <w:r w:rsidDel="00371ED3">
                <w:delText>President of the General Assembly</w:delText>
              </w:r>
            </w:del>
            <w:ins w:id="64" w:author="Dean, Mary" w:date="2013-08-28T01:14:00Z">
              <w:r w:rsidR="00371ED3">
                <w:t>Secretary General of IALA</w:t>
              </w:r>
            </w:ins>
            <w:r>
              <w:t>.</w:t>
            </w:r>
          </w:p>
          <w:p w:rsidR="00B21ED2" w:rsidRDefault="00B21ED2" w:rsidP="00371ED3"/>
        </w:tc>
        <w:tc>
          <w:tcPr>
            <w:tcW w:w="1591" w:type="dxa"/>
          </w:tcPr>
          <w:p w:rsidR="004366A0" w:rsidRDefault="004366A0" w:rsidP="00007446"/>
        </w:tc>
        <w:tc>
          <w:tcPr>
            <w:tcW w:w="3544" w:type="dxa"/>
          </w:tcPr>
          <w:p w:rsidR="004366A0" w:rsidRDefault="004366A0" w:rsidP="00007446"/>
          <w:p w:rsidR="004366A0" w:rsidRDefault="004366A0" w:rsidP="00007446"/>
        </w:tc>
      </w:tr>
    </w:tbl>
    <w:p w:rsidR="004366A0" w:rsidRDefault="004366A0" w:rsidP="004366A0"/>
    <w:p w:rsidR="00E56AC5" w:rsidRDefault="00E56AC5"/>
    <w:sectPr w:rsidR="00E56AC5" w:rsidSect="00C8009A">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03C" w:rsidRDefault="00AD303C">
      <w:pPr>
        <w:spacing w:after="0" w:line="240" w:lineRule="auto"/>
      </w:pPr>
      <w:r>
        <w:separator/>
      </w:r>
    </w:p>
  </w:endnote>
  <w:endnote w:type="continuationSeparator" w:id="0">
    <w:p w:rsidR="00AD303C" w:rsidRDefault="00AD3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24B" w:rsidRDefault="006972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712154856"/>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p w:rsidR="0021325F" w:rsidRPr="00065BDB" w:rsidRDefault="007F668A">
            <w:pPr>
              <w:pStyle w:val="Footer"/>
              <w:jc w:val="right"/>
              <w:rPr>
                <w:sz w:val="20"/>
                <w:szCs w:val="20"/>
              </w:rPr>
            </w:pPr>
            <w:r w:rsidRPr="00065BDB">
              <w:rPr>
                <w:sz w:val="20"/>
                <w:szCs w:val="20"/>
              </w:rPr>
              <w:t xml:space="preserve">Page </w:t>
            </w:r>
            <w:r w:rsidRPr="00065BDB">
              <w:rPr>
                <w:b/>
                <w:bCs/>
                <w:sz w:val="20"/>
                <w:szCs w:val="20"/>
              </w:rPr>
              <w:fldChar w:fldCharType="begin"/>
            </w:r>
            <w:r w:rsidRPr="00065BDB">
              <w:rPr>
                <w:b/>
                <w:bCs/>
                <w:sz w:val="20"/>
                <w:szCs w:val="20"/>
              </w:rPr>
              <w:instrText xml:space="preserve"> PAGE </w:instrText>
            </w:r>
            <w:r w:rsidRPr="00065BDB">
              <w:rPr>
                <w:b/>
                <w:bCs/>
                <w:sz w:val="20"/>
                <w:szCs w:val="20"/>
              </w:rPr>
              <w:fldChar w:fldCharType="separate"/>
            </w:r>
            <w:r w:rsidR="006760D1">
              <w:rPr>
                <w:b/>
                <w:bCs/>
                <w:noProof/>
                <w:sz w:val="20"/>
                <w:szCs w:val="20"/>
              </w:rPr>
              <w:t>8</w:t>
            </w:r>
            <w:r w:rsidRPr="00065BDB">
              <w:rPr>
                <w:b/>
                <w:bCs/>
                <w:sz w:val="20"/>
                <w:szCs w:val="20"/>
              </w:rPr>
              <w:fldChar w:fldCharType="end"/>
            </w:r>
            <w:r w:rsidRPr="00065BDB">
              <w:rPr>
                <w:sz w:val="20"/>
                <w:szCs w:val="20"/>
              </w:rPr>
              <w:t xml:space="preserve"> of </w:t>
            </w:r>
            <w:r w:rsidRPr="00065BDB">
              <w:rPr>
                <w:b/>
                <w:bCs/>
                <w:sz w:val="20"/>
                <w:szCs w:val="20"/>
              </w:rPr>
              <w:fldChar w:fldCharType="begin"/>
            </w:r>
            <w:r w:rsidRPr="00065BDB">
              <w:rPr>
                <w:b/>
                <w:bCs/>
                <w:sz w:val="20"/>
                <w:szCs w:val="20"/>
              </w:rPr>
              <w:instrText xml:space="preserve"> NUMPAGES  </w:instrText>
            </w:r>
            <w:r w:rsidRPr="00065BDB">
              <w:rPr>
                <w:b/>
                <w:bCs/>
                <w:sz w:val="20"/>
                <w:szCs w:val="20"/>
              </w:rPr>
              <w:fldChar w:fldCharType="separate"/>
            </w:r>
            <w:r w:rsidR="006760D1">
              <w:rPr>
                <w:b/>
                <w:bCs/>
                <w:noProof/>
                <w:sz w:val="20"/>
                <w:szCs w:val="20"/>
              </w:rPr>
              <w:t>12</w:t>
            </w:r>
            <w:r w:rsidRPr="00065BDB">
              <w:rPr>
                <w:b/>
                <w:bCs/>
                <w:sz w:val="20"/>
                <w:szCs w:val="20"/>
              </w:rPr>
              <w:fldChar w:fldCharType="end"/>
            </w:r>
          </w:p>
        </w:sdtContent>
      </w:sdt>
    </w:sdtContent>
  </w:sdt>
  <w:p w:rsidR="0021325F" w:rsidRDefault="00AD303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24B" w:rsidRDefault="006972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03C" w:rsidRDefault="00AD303C">
      <w:pPr>
        <w:spacing w:after="0" w:line="240" w:lineRule="auto"/>
      </w:pPr>
      <w:r>
        <w:separator/>
      </w:r>
    </w:p>
  </w:footnote>
  <w:footnote w:type="continuationSeparator" w:id="0">
    <w:p w:rsidR="00AD303C" w:rsidRDefault="00AD30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24B" w:rsidRDefault="006972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24B" w:rsidRPr="0069724B" w:rsidRDefault="0069724B">
    <w:pPr>
      <w:pStyle w:val="Header"/>
      <w:rPr>
        <w:b/>
        <w:sz w:val="24"/>
        <w:szCs w:val="24"/>
      </w:rPr>
    </w:pPr>
    <w:r>
      <w:tab/>
    </w:r>
    <w:r>
      <w:tab/>
    </w:r>
    <w:r>
      <w:tab/>
    </w:r>
    <w:r>
      <w:tab/>
    </w:r>
    <w:r>
      <w:tab/>
    </w:r>
    <w:r>
      <w:tab/>
    </w:r>
    <w:r>
      <w:tab/>
    </w:r>
    <w:r>
      <w:tab/>
    </w:r>
    <w:r w:rsidRPr="0069724B">
      <w:rPr>
        <w:b/>
        <w:sz w:val="24"/>
        <w:szCs w:val="24"/>
      </w:rPr>
      <w:t>LAPE1/8</w:t>
    </w:r>
  </w:p>
  <w:p w:rsidR="0021325F" w:rsidRPr="0021564E" w:rsidRDefault="00AD303C" w:rsidP="0021564E">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24B" w:rsidRDefault="006972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7291F"/>
    <w:multiLevelType w:val="hybridMultilevel"/>
    <w:tmpl w:val="21B2133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38413B9"/>
    <w:multiLevelType w:val="hybridMultilevel"/>
    <w:tmpl w:val="557E181A"/>
    <w:lvl w:ilvl="0" w:tplc="362C999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4F78052C"/>
    <w:multiLevelType w:val="hybridMultilevel"/>
    <w:tmpl w:val="17B280D6"/>
    <w:lvl w:ilvl="0" w:tplc="B1C67586">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62983234"/>
    <w:multiLevelType w:val="hybridMultilevel"/>
    <w:tmpl w:val="4338126C"/>
    <w:lvl w:ilvl="0" w:tplc="D90C4DC0">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6A0"/>
    <w:rsid w:val="000F39AF"/>
    <w:rsid w:val="00371ED3"/>
    <w:rsid w:val="003E2A29"/>
    <w:rsid w:val="004366A0"/>
    <w:rsid w:val="005C1E37"/>
    <w:rsid w:val="006760D1"/>
    <w:rsid w:val="0069724B"/>
    <w:rsid w:val="007E1BCC"/>
    <w:rsid w:val="007F668A"/>
    <w:rsid w:val="00973177"/>
    <w:rsid w:val="00AD303C"/>
    <w:rsid w:val="00B21ED2"/>
    <w:rsid w:val="00B60359"/>
    <w:rsid w:val="00C53EBB"/>
    <w:rsid w:val="00E56A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6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66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nhideWhenUsed/>
    <w:rsid w:val="004366A0"/>
    <w:pPr>
      <w:spacing w:after="120" w:line="240" w:lineRule="auto"/>
    </w:pPr>
    <w:rPr>
      <w:rFonts w:ascii="Times New Roman" w:eastAsia="Times New Roman" w:hAnsi="Times New Roman" w:cs="Times New Roman"/>
      <w:sz w:val="24"/>
      <w:szCs w:val="24"/>
      <w:lang w:val="en-US" w:eastAsia="fr-FR"/>
    </w:rPr>
  </w:style>
  <w:style w:type="character" w:customStyle="1" w:styleId="BodyTextChar">
    <w:name w:val="Body Text Char"/>
    <w:basedOn w:val="DefaultParagraphFont"/>
    <w:link w:val="BodyText"/>
    <w:rsid w:val="004366A0"/>
    <w:rPr>
      <w:rFonts w:ascii="Times New Roman" w:eastAsia="Times New Roman" w:hAnsi="Times New Roman" w:cs="Times New Roman"/>
      <w:sz w:val="24"/>
      <w:szCs w:val="24"/>
      <w:lang w:val="en-US" w:eastAsia="fr-FR"/>
    </w:rPr>
  </w:style>
  <w:style w:type="paragraph" w:styleId="ListParagraph">
    <w:name w:val="List Paragraph"/>
    <w:basedOn w:val="Normal"/>
    <w:uiPriority w:val="34"/>
    <w:qFormat/>
    <w:rsid w:val="004366A0"/>
    <w:pPr>
      <w:ind w:left="720"/>
      <w:contextualSpacing/>
    </w:pPr>
  </w:style>
  <w:style w:type="paragraph" w:styleId="Header">
    <w:name w:val="header"/>
    <w:basedOn w:val="Normal"/>
    <w:link w:val="HeaderChar"/>
    <w:uiPriority w:val="99"/>
    <w:unhideWhenUsed/>
    <w:rsid w:val="004366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66A0"/>
  </w:style>
  <w:style w:type="paragraph" w:styleId="Footer">
    <w:name w:val="footer"/>
    <w:basedOn w:val="Normal"/>
    <w:link w:val="FooterChar"/>
    <w:uiPriority w:val="99"/>
    <w:unhideWhenUsed/>
    <w:rsid w:val="004366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66A0"/>
  </w:style>
  <w:style w:type="paragraph" w:styleId="CommentText">
    <w:name w:val="annotation text"/>
    <w:basedOn w:val="Normal"/>
    <w:link w:val="CommentTextChar"/>
    <w:uiPriority w:val="99"/>
    <w:semiHidden/>
    <w:unhideWhenUsed/>
    <w:rsid w:val="004366A0"/>
    <w:pPr>
      <w:spacing w:line="240" w:lineRule="auto"/>
    </w:pPr>
    <w:rPr>
      <w:sz w:val="20"/>
      <w:szCs w:val="20"/>
    </w:rPr>
  </w:style>
  <w:style w:type="character" w:customStyle="1" w:styleId="CommentTextChar">
    <w:name w:val="Comment Text Char"/>
    <w:basedOn w:val="DefaultParagraphFont"/>
    <w:link w:val="CommentText"/>
    <w:uiPriority w:val="99"/>
    <w:semiHidden/>
    <w:rsid w:val="004366A0"/>
    <w:rPr>
      <w:sz w:val="20"/>
      <w:szCs w:val="20"/>
    </w:rPr>
  </w:style>
  <w:style w:type="paragraph" w:styleId="BalloonText">
    <w:name w:val="Balloon Text"/>
    <w:basedOn w:val="Normal"/>
    <w:link w:val="BalloonTextChar"/>
    <w:uiPriority w:val="99"/>
    <w:semiHidden/>
    <w:unhideWhenUsed/>
    <w:rsid w:val="003E2A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2A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6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66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nhideWhenUsed/>
    <w:rsid w:val="004366A0"/>
    <w:pPr>
      <w:spacing w:after="120" w:line="240" w:lineRule="auto"/>
    </w:pPr>
    <w:rPr>
      <w:rFonts w:ascii="Times New Roman" w:eastAsia="Times New Roman" w:hAnsi="Times New Roman" w:cs="Times New Roman"/>
      <w:sz w:val="24"/>
      <w:szCs w:val="24"/>
      <w:lang w:val="en-US" w:eastAsia="fr-FR"/>
    </w:rPr>
  </w:style>
  <w:style w:type="character" w:customStyle="1" w:styleId="BodyTextChar">
    <w:name w:val="Body Text Char"/>
    <w:basedOn w:val="DefaultParagraphFont"/>
    <w:link w:val="BodyText"/>
    <w:rsid w:val="004366A0"/>
    <w:rPr>
      <w:rFonts w:ascii="Times New Roman" w:eastAsia="Times New Roman" w:hAnsi="Times New Roman" w:cs="Times New Roman"/>
      <w:sz w:val="24"/>
      <w:szCs w:val="24"/>
      <w:lang w:val="en-US" w:eastAsia="fr-FR"/>
    </w:rPr>
  </w:style>
  <w:style w:type="paragraph" w:styleId="ListParagraph">
    <w:name w:val="List Paragraph"/>
    <w:basedOn w:val="Normal"/>
    <w:uiPriority w:val="34"/>
    <w:qFormat/>
    <w:rsid w:val="004366A0"/>
    <w:pPr>
      <w:ind w:left="720"/>
      <w:contextualSpacing/>
    </w:pPr>
  </w:style>
  <w:style w:type="paragraph" w:styleId="Header">
    <w:name w:val="header"/>
    <w:basedOn w:val="Normal"/>
    <w:link w:val="HeaderChar"/>
    <w:uiPriority w:val="99"/>
    <w:unhideWhenUsed/>
    <w:rsid w:val="004366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66A0"/>
  </w:style>
  <w:style w:type="paragraph" w:styleId="Footer">
    <w:name w:val="footer"/>
    <w:basedOn w:val="Normal"/>
    <w:link w:val="FooterChar"/>
    <w:uiPriority w:val="99"/>
    <w:unhideWhenUsed/>
    <w:rsid w:val="004366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66A0"/>
  </w:style>
  <w:style w:type="paragraph" w:styleId="CommentText">
    <w:name w:val="annotation text"/>
    <w:basedOn w:val="Normal"/>
    <w:link w:val="CommentTextChar"/>
    <w:uiPriority w:val="99"/>
    <w:semiHidden/>
    <w:unhideWhenUsed/>
    <w:rsid w:val="004366A0"/>
    <w:pPr>
      <w:spacing w:line="240" w:lineRule="auto"/>
    </w:pPr>
    <w:rPr>
      <w:sz w:val="20"/>
      <w:szCs w:val="20"/>
    </w:rPr>
  </w:style>
  <w:style w:type="character" w:customStyle="1" w:styleId="CommentTextChar">
    <w:name w:val="Comment Text Char"/>
    <w:basedOn w:val="DefaultParagraphFont"/>
    <w:link w:val="CommentText"/>
    <w:uiPriority w:val="99"/>
    <w:semiHidden/>
    <w:rsid w:val="004366A0"/>
    <w:rPr>
      <w:sz w:val="20"/>
      <w:szCs w:val="20"/>
    </w:rPr>
  </w:style>
  <w:style w:type="paragraph" w:styleId="BalloonText">
    <w:name w:val="Balloon Text"/>
    <w:basedOn w:val="Normal"/>
    <w:link w:val="BalloonTextChar"/>
    <w:uiPriority w:val="99"/>
    <w:semiHidden/>
    <w:unhideWhenUsed/>
    <w:rsid w:val="003E2A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2A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2945</Words>
  <Characters>16788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19694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Mary</dc:creator>
  <cp:lastModifiedBy>Dean, Mary</cp:lastModifiedBy>
  <cp:revision>4</cp:revision>
  <dcterms:created xsi:type="dcterms:W3CDTF">2013-08-29T15:39:00Z</dcterms:created>
  <dcterms:modified xsi:type="dcterms:W3CDTF">2013-08-30T10:29:00Z</dcterms:modified>
</cp:coreProperties>
</file>